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1B43" w:rsidRPr="00101B43" w:rsidRDefault="00101B43" w:rsidP="00101B43">
      <w:pPr>
        <w:spacing w:line="480" w:lineRule="auto"/>
        <w:rPr>
          <w:rFonts w:ascii="Arial" w:hAnsi="Arial" w:cs="Arial"/>
          <w:lang w:val="en-AU"/>
        </w:rPr>
      </w:pPr>
      <w:bookmarkStart w:id="0" w:name="_GoBack"/>
      <w:bookmarkEnd w:id="0"/>
      <w:del w:id="1" w:author="David M. Kaplan" w:date="2016-08-16T15:59:00Z">
        <w:r w:rsidRPr="00101B43" w:rsidDel="00807069">
          <w:rPr>
            <w:rFonts w:ascii="Arial" w:hAnsi="Arial" w:cs="Arial"/>
            <w:b/>
            <w:lang w:val="en-AU"/>
          </w:rPr>
          <w:delText xml:space="preserve">Appendix </w:delText>
        </w:r>
      </w:del>
      <w:ins w:id="2" w:author="David M. Kaplan" w:date="2016-08-16T15:59:00Z">
        <w:r w:rsidR="00807069">
          <w:rPr>
            <w:rFonts w:ascii="Arial" w:hAnsi="Arial" w:cs="Arial"/>
            <w:b/>
            <w:lang w:val="en-AU"/>
          </w:rPr>
          <w:t>Supplementary Material S</w:t>
        </w:r>
      </w:ins>
      <w:r w:rsidRPr="00101B43">
        <w:rPr>
          <w:rFonts w:ascii="Arial" w:hAnsi="Arial" w:cs="Arial"/>
          <w:b/>
          <w:lang w:val="en-AU"/>
        </w:rPr>
        <w:t xml:space="preserve">1: </w:t>
      </w:r>
      <w:r w:rsidRPr="00101B43">
        <w:rPr>
          <w:rFonts w:ascii="Arial" w:hAnsi="Arial" w:cs="Arial"/>
          <w:lang w:val="en-AU"/>
        </w:rPr>
        <w:t>Details</w:t>
      </w:r>
      <w:r w:rsidR="00BB12E7">
        <w:rPr>
          <w:rFonts w:ascii="Arial" w:hAnsi="Arial" w:cs="Arial"/>
          <w:lang w:val="en-AU"/>
        </w:rPr>
        <w:t xml:space="preserve"> on GPS buoy tracking data and o</w:t>
      </w:r>
      <w:r w:rsidRPr="00101B43">
        <w:rPr>
          <w:rFonts w:ascii="Arial" w:hAnsi="Arial" w:cs="Arial"/>
          <w:lang w:val="en-AU"/>
        </w:rPr>
        <w:t>bserver data</w:t>
      </w:r>
    </w:p>
    <w:p w:rsidR="00101B43" w:rsidRPr="00101B43" w:rsidRDefault="00101B43" w:rsidP="00101B43">
      <w:pPr>
        <w:spacing w:line="480" w:lineRule="auto"/>
        <w:rPr>
          <w:rFonts w:ascii="Arial" w:hAnsi="Arial" w:cs="Arial"/>
          <w:b/>
          <w:lang w:val="en-AU"/>
        </w:rPr>
      </w:pPr>
      <w:r w:rsidRPr="00101B43">
        <w:rPr>
          <w:rFonts w:ascii="Arial" w:hAnsi="Arial" w:cs="Arial"/>
          <w:b/>
          <w:lang w:val="en-AU"/>
        </w:rPr>
        <w:t>Calculating the coverage of French GPS buoy tracking data</w:t>
      </w:r>
    </w:p>
    <w:p w:rsidR="00101B43" w:rsidRPr="00101B43" w:rsidRDefault="00540306" w:rsidP="00101B43">
      <w:pPr>
        <w:autoSpaceDE w:val="0"/>
        <w:autoSpaceDN w:val="0"/>
        <w:adjustRightInd w:val="0"/>
        <w:spacing w:after="0" w:line="480" w:lineRule="auto"/>
        <w:jc w:val="both"/>
        <w:rPr>
          <w:rFonts w:ascii="Arial" w:hAnsi="Arial" w:cs="Arial"/>
          <w:lang w:val="en-AU"/>
        </w:rPr>
      </w:pPr>
      <w:ins w:id="3" w:author="manu" w:date="2016-08-25T16:04:00Z">
        <w:r>
          <w:rPr>
            <w:rFonts w:ascii="Arial" w:hAnsi="Arial" w:cs="Arial"/>
            <w:lang w:val="en-AU"/>
          </w:rPr>
          <w:t>Three</w:t>
        </w:r>
      </w:ins>
      <w:del w:id="4" w:author="manu" w:date="2016-08-25T16:04:00Z">
        <w:r w:rsidR="00101B43" w:rsidRPr="00101B43" w:rsidDel="00540306">
          <w:rPr>
            <w:rFonts w:ascii="Arial" w:hAnsi="Arial" w:cs="Arial"/>
            <w:lang w:val="en-AU"/>
          </w:rPr>
          <w:delText>3</w:delText>
        </w:r>
      </w:del>
      <w:r w:rsidR="00101B43" w:rsidRPr="00101B43">
        <w:rPr>
          <w:rFonts w:ascii="Arial" w:hAnsi="Arial" w:cs="Arial"/>
          <w:lang w:val="en-AU"/>
        </w:rPr>
        <w:t xml:space="preserve"> French fishing companies operated in the Atlantic and Indian Oceans over 2007-2013. Over time, the coverage of their fishing vessels increased to reach 100% on a yearly basis in 2010. Indeed, during several periods, no data was available for 2 of the 3 fishing companies. However, at a finer time scale, due to storage and exporting issue, data </w:t>
      </w:r>
      <w:del w:id="5" w:author="manu" w:date="2016-08-25T16:05:00Z">
        <w:r w:rsidR="00101B43" w:rsidRPr="00101B43" w:rsidDel="00206384">
          <w:rPr>
            <w:rFonts w:ascii="Arial" w:hAnsi="Arial" w:cs="Arial"/>
            <w:lang w:val="en-AU"/>
          </w:rPr>
          <w:delText xml:space="preserve">is </w:delText>
        </w:r>
      </w:del>
      <w:ins w:id="6" w:author="manu" w:date="2016-08-25T16:05:00Z">
        <w:r w:rsidR="00206384">
          <w:rPr>
            <w:rFonts w:ascii="Arial" w:hAnsi="Arial" w:cs="Arial"/>
            <w:lang w:val="en-AU"/>
          </w:rPr>
          <w:t>are</w:t>
        </w:r>
        <w:r w:rsidR="00206384" w:rsidRPr="00101B43">
          <w:rPr>
            <w:rFonts w:ascii="Arial" w:hAnsi="Arial" w:cs="Arial"/>
            <w:lang w:val="en-AU"/>
          </w:rPr>
          <w:t xml:space="preserve"> </w:t>
        </w:r>
      </w:ins>
      <w:r w:rsidR="00101B43" w:rsidRPr="00101B43">
        <w:rPr>
          <w:rFonts w:ascii="Arial" w:hAnsi="Arial" w:cs="Arial"/>
          <w:lang w:val="en-AU"/>
        </w:rPr>
        <w:t>missing for 2 of the 3 fishing companies for periods of a few days to a few months. During these periods, we calculated a vessel coverage as the ratio between French fishing vessels belonging to the companies having provided data and the total number of French fishing vessels.</w:t>
      </w:r>
    </w:p>
    <w:p w:rsidR="00101B43" w:rsidRPr="00101B43" w:rsidRDefault="00101B43" w:rsidP="00101B43">
      <w:pPr>
        <w:autoSpaceDE w:val="0"/>
        <w:autoSpaceDN w:val="0"/>
        <w:adjustRightInd w:val="0"/>
        <w:spacing w:after="0" w:line="480" w:lineRule="auto"/>
        <w:jc w:val="both"/>
        <w:rPr>
          <w:rFonts w:ascii="Arial" w:hAnsi="Arial" w:cs="Arial"/>
          <w:lang w:val="en-AU"/>
        </w:rPr>
      </w:pPr>
    </w:p>
    <w:p w:rsidR="00101B43" w:rsidRPr="00101B43" w:rsidRDefault="00101B43" w:rsidP="00101B43">
      <w:pPr>
        <w:autoSpaceDE w:val="0"/>
        <w:autoSpaceDN w:val="0"/>
        <w:adjustRightInd w:val="0"/>
        <w:spacing w:after="0" w:line="480" w:lineRule="auto"/>
        <w:jc w:val="both"/>
        <w:rPr>
          <w:rFonts w:ascii="Arial" w:hAnsi="Arial" w:cs="Arial"/>
          <w:lang w:val="en-AU"/>
        </w:rPr>
      </w:pPr>
      <w:r w:rsidRPr="00101B43">
        <w:rPr>
          <w:rFonts w:ascii="Arial" w:hAnsi="Arial" w:cs="Arial"/>
          <w:lang w:val="en-AU"/>
        </w:rPr>
        <w:t xml:space="preserve">Besides, for the last fishing company, in the Indian Ocean, only a fraction of the total number of GPS buoys was provided for 2007 and for the beginning of 2008 but the corresponding coverage was unknown. To solve this problem, fishing company 1 indicated that 100 buoys were in use per vessel in the Indian Ocean at that time. Using data available for this company over 2009-2013, we evaluated the expected number of GPS buoys for fishing company 1 as the mean ratio between buoys used each month and buoys used on a yearly basis. Combining this information with the number of purse seiners of company 1, we assumed that the coverage of this company was the ratio between provided buoys and expected buoys. </w:t>
      </w:r>
    </w:p>
    <w:p w:rsidR="00101B43" w:rsidRPr="00101B43" w:rsidRDefault="00101B43" w:rsidP="00101B43">
      <w:pPr>
        <w:autoSpaceDE w:val="0"/>
        <w:autoSpaceDN w:val="0"/>
        <w:adjustRightInd w:val="0"/>
        <w:spacing w:after="0" w:line="480" w:lineRule="auto"/>
        <w:jc w:val="both"/>
        <w:rPr>
          <w:rFonts w:ascii="Arial" w:hAnsi="Arial" w:cs="Arial"/>
          <w:lang w:val="en-AU"/>
        </w:rPr>
      </w:pPr>
    </w:p>
    <w:p w:rsidR="00101B43" w:rsidRPr="00101B43" w:rsidRDefault="00101B43" w:rsidP="00101B43">
      <w:pPr>
        <w:autoSpaceDE w:val="0"/>
        <w:autoSpaceDN w:val="0"/>
        <w:adjustRightInd w:val="0"/>
        <w:spacing w:after="0" w:line="480" w:lineRule="auto"/>
        <w:jc w:val="both"/>
        <w:rPr>
          <w:rFonts w:ascii="Arial" w:hAnsi="Arial" w:cs="Arial"/>
          <w:lang w:val="en-AU"/>
        </w:rPr>
      </w:pPr>
      <w:r w:rsidRPr="00101B43">
        <w:rPr>
          <w:rFonts w:ascii="Arial" w:hAnsi="Arial" w:cs="Arial"/>
          <w:lang w:val="en-AU"/>
        </w:rPr>
        <w:t>Coverage of French fishing vessels and fishing company 1 GPS buoys were combined to provide a final coverage of all French GPS buoys each month of 2007-2013 (Figure S1</w:t>
      </w:r>
      <w:ins w:id="7" w:author="manu" w:date="2016-08-25T16:06:00Z">
        <w:r w:rsidR="00206384">
          <w:rPr>
            <w:rFonts w:ascii="Arial" w:hAnsi="Arial" w:cs="Arial"/>
            <w:lang w:val="en-AU"/>
          </w:rPr>
          <w:t>.1</w:t>
        </w:r>
      </w:ins>
      <w:r w:rsidRPr="00101B43">
        <w:rPr>
          <w:rFonts w:ascii="Arial" w:hAnsi="Arial" w:cs="Arial"/>
          <w:lang w:val="en-AU"/>
        </w:rPr>
        <w:t>).</w:t>
      </w:r>
    </w:p>
    <w:p w:rsidR="00101B43" w:rsidRPr="00101B43" w:rsidRDefault="00101B43" w:rsidP="00101B43">
      <w:pPr>
        <w:autoSpaceDE w:val="0"/>
        <w:autoSpaceDN w:val="0"/>
        <w:adjustRightInd w:val="0"/>
        <w:spacing w:after="0" w:line="480" w:lineRule="auto"/>
        <w:rPr>
          <w:rFonts w:ascii="Arial" w:hAnsi="Arial" w:cs="Arial"/>
          <w:lang w:val="en-AU"/>
        </w:rPr>
      </w:pPr>
    </w:p>
    <w:p w:rsidR="00101B43" w:rsidRPr="00101B43" w:rsidRDefault="00101B43" w:rsidP="00101B43">
      <w:pPr>
        <w:spacing w:after="0" w:line="480" w:lineRule="auto"/>
        <w:jc w:val="both"/>
        <w:rPr>
          <w:rFonts w:ascii="Arial" w:hAnsi="Arial" w:cs="Arial"/>
        </w:rPr>
      </w:pPr>
      <w:r w:rsidRPr="00101B43">
        <w:rPr>
          <w:rFonts w:ascii="Arial" w:hAnsi="Arial" w:cs="Arial"/>
          <w:noProof/>
          <w:lang w:val="en-US" w:eastAsia="en-US"/>
        </w:rPr>
        <w:lastRenderedPageBreak/>
        <w:drawing>
          <wp:inline distT="0" distB="0" distL="0" distR="0">
            <wp:extent cx="5760720" cy="2448864"/>
            <wp:effectExtent l="19050" t="0" r="0" b="0"/>
            <wp:docPr id="1" name="Image 2" descr="F:\Thèse\2_FAD_modalities_of_use\Writing\Figures\coverage_rate.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Thèse\2_FAD_modalities_of_use\Writing\Figures\coverage_rate.tif"/>
                    <pic:cNvPicPr>
                      <a:picLocks noChangeAspect="1" noChangeArrowheads="1"/>
                    </pic:cNvPicPr>
                  </pic:nvPicPr>
                  <pic:blipFill>
                    <a:blip r:embed="rId4" cstate="print"/>
                    <a:srcRect/>
                    <a:stretch>
                      <a:fillRect/>
                    </a:stretch>
                  </pic:blipFill>
                  <pic:spPr bwMode="auto">
                    <a:xfrm>
                      <a:off x="0" y="0"/>
                      <a:ext cx="5760720" cy="2448864"/>
                    </a:xfrm>
                    <a:prstGeom prst="rect">
                      <a:avLst/>
                    </a:prstGeom>
                    <a:noFill/>
                    <a:ln w="9525">
                      <a:noFill/>
                      <a:miter lim="800000"/>
                      <a:headEnd/>
                      <a:tailEnd/>
                    </a:ln>
                  </pic:spPr>
                </pic:pic>
              </a:graphicData>
            </a:graphic>
          </wp:inline>
        </w:drawing>
      </w:r>
    </w:p>
    <w:p w:rsidR="00101B43" w:rsidRPr="00101B43" w:rsidRDefault="00101B43" w:rsidP="00101B43">
      <w:pPr>
        <w:spacing w:after="0" w:line="480" w:lineRule="auto"/>
        <w:jc w:val="both"/>
        <w:rPr>
          <w:rFonts w:ascii="Arial" w:hAnsi="Arial" w:cs="Arial"/>
          <w:i/>
        </w:rPr>
      </w:pPr>
      <w:r w:rsidRPr="00101B43">
        <w:rPr>
          <w:rFonts w:ascii="Arial" w:hAnsi="Arial" w:cs="Arial"/>
          <w:b/>
        </w:rPr>
        <w:t>Figure S1</w:t>
      </w:r>
      <w:ins w:id="8" w:author="David M. Kaplan" w:date="2016-08-16T16:13:00Z">
        <w:r w:rsidR="000826AD">
          <w:rPr>
            <w:rFonts w:ascii="Arial" w:hAnsi="Arial" w:cs="Arial"/>
            <w:b/>
          </w:rPr>
          <w:t>.1</w:t>
        </w:r>
      </w:ins>
      <w:r w:rsidRPr="00101B43">
        <w:rPr>
          <w:rFonts w:ascii="Arial" w:hAnsi="Arial" w:cs="Arial"/>
          <w:b/>
        </w:rPr>
        <w:t xml:space="preserve">: </w:t>
      </w:r>
      <w:r w:rsidRPr="00101B43">
        <w:rPr>
          <w:rFonts w:ascii="Arial" w:hAnsi="Arial" w:cs="Arial"/>
          <w:i/>
        </w:rPr>
        <w:t>coverage rate of French GPS buoys tracks (coverage French vessels x coverage fishing company 1)</w:t>
      </w:r>
    </w:p>
    <w:p w:rsidR="00101B43" w:rsidRPr="00101B43" w:rsidRDefault="00101B43" w:rsidP="00101B43">
      <w:pPr>
        <w:spacing w:line="480" w:lineRule="auto"/>
        <w:rPr>
          <w:rFonts w:ascii="Arial" w:hAnsi="Arial" w:cs="Arial"/>
          <w:b/>
        </w:rPr>
      </w:pPr>
    </w:p>
    <w:p w:rsidR="00101B43" w:rsidRPr="00101B43" w:rsidRDefault="00101B43" w:rsidP="00101B43">
      <w:pPr>
        <w:spacing w:after="0" w:line="480" w:lineRule="auto"/>
        <w:rPr>
          <w:rFonts w:ascii="Arial" w:hAnsi="Arial" w:cs="Arial"/>
          <w:b/>
          <w:lang w:val="en-AU"/>
        </w:rPr>
      </w:pPr>
      <w:r w:rsidRPr="00101B43">
        <w:rPr>
          <w:rFonts w:ascii="Arial" w:hAnsi="Arial" w:cs="Arial"/>
          <w:b/>
          <w:lang w:val="en-AU"/>
        </w:rPr>
        <w:t xml:space="preserve">Coverage of French and Spanish </w:t>
      </w:r>
      <w:ins w:id="9" w:author="manu" w:date="2016-08-25T16:06:00Z">
        <w:r w:rsidR="00821283">
          <w:rPr>
            <w:rFonts w:ascii="Arial" w:hAnsi="Arial" w:cs="Arial"/>
            <w:b/>
            <w:lang w:val="en-AU"/>
          </w:rPr>
          <w:t>o</w:t>
        </w:r>
      </w:ins>
      <w:del w:id="10" w:author="manu" w:date="2016-08-25T16:06:00Z">
        <w:r w:rsidRPr="00101B43" w:rsidDel="00821283">
          <w:rPr>
            <w:rFonts w:ascii="Arial" w:hAnsi="Arial" w:cs="Arial"/>
            <w:b/>
            <w:lang w:val="en-AU"/>
          </w:rPr>
          <w:delText>O</w:delText>
        </w:r>
      </w:del>
      <w:r w:rsidRPr="00101B43">
        <w:rPr>
          <w:rFonts w:ascii="Arial" w:hAnsi="Arial" w:cs="Arial"/>
          <w:b/>
          <w:lang w:val="en-AU"/>
        </w:rPr>
        <w:t>bserver data</w:t>
      </w:r>
    </w:p>
    <w:p w:rsidR="00101B43" w:rsidRPr="00101B43" w:rsidRDefault="00101B43" w:rsidP="00101B43">
      <w:pPr>
        <w:spacing w:line="480" w:lineRule="auto"/>
        <w:jc w:val="both"/>
        <w:rPr>
          <w:rFonts w:ascii="Arial" w:hAnsi="Arial" w:cs="Arial"/>
          <w:lang w:val="en-AU"/>
        </w:rPr>
      </w:pPr>
      <w:r w:rsidRPr="00101B43">
        <w:rPr>
          <w:rFonts w:ascii="Arial" w:hAnsi="Arial" w:cs="Arial"/>
          <w:lang w:val="en-AU"/>
        </w:rPr>
        <w:t xml:space="preserve">Observer data were collected by French and Spanish institutes over 2007-2013 </w:t>
      </w:r>
      <w:r w:rsidR="003159F1" w:rsidRPr="00101B43">
        <w:rPr>
          <w:rFonts w:ascii="Arial" w:hAnsi="Arial" w:cs="Arial"/>
          <w:lang w:val="en-AU"/>
        </w:rPr>
        <w:fldChar w:fldCharType="begin"/>
      </w:r>
      <w:r w:rsidRPr="00101B43">
        <w:rPr>
          <w:rFonts w:ascii="Arial" w:hAnsi="Arial" w:cs="Arial"/>
          <w:lang w:val="en-AU"/>
        </w:rPr>
        <w:instrText xml:space="preserve"> ADDIN ZOTERO_ITEM CSL_CITATION {"citationID":"2680fs3tj9","properties":{"formattedCitation":"{\\rtf (Chassot {\\i{}et al.}, 2014; Chavance {\\i{}et al.}, 2012; Delgado de Molina {\\i{}et al.}, n.d.)}","plainCitation":"(Chassot et al., 2014; Chavance et al., 2012; Delgado de Molina et al., n.d.)"},"citationItems":[{"id":1345,"uris":["http://zotero.org/groups/194133/items/MVAMIV22"],"uri":["http://zotero.org/groups/194133/items/MVAMIV22"],"itemData":{"id":1345,"type":"report","title":"Fishing activities of the French and associated flags purse seiners targeting tropical tunas in the Indian Ocean (1981-2013).","publisher":"IOTC","publisher-place":"Victoria, Seychelles","page":"47 p","event-place":"Victoria, Seychelles","number":"WPTT16","author":[{"family":"Chassot","given":"E."},{"family":"Floch","given":"L."},{"family":"Amandè","given":"J."},{"family":"Cauquil","given":"P."},{"family":"Rahombanjanahary","given":"D.M."},{"family":"Chavance","given":"P."}],"issued":{"date-parts":[["2014"]]}}},{"id":1344,"uris":["http://zotero.org/groups/194133/items/ZKU2APVF"],"uri":["http://zotero.org/groups/194133/items/ZKU2APVF"],"itemData":{"id":1344,"type":"report","title":"Observer Program on the French Tropical Tuna purse seine fishery in the Atlantic Ocean. In: Tropical tunas = Thonidés tropicaux = Tunidos tropicales","publisher-place":"Madrid, Spain","page":"2021-2024","event-place":"Madrid, Spain","author":[{"family":"Chavance","given":"P."},{"family":"Damiano","given":"A."},{"family":"Cauquil","given":"P."},{"family":"Relot","given":"A."}],"issued":{"date-parts":[["2012"]]}}},{"id":258,"uris":["http://zotero.org/groups/194133/items/VISAX55T"],"uri":["http://zotero.org/groups/194133/items/VISAX55T"],"itemData":{"id":258,"type":"article-newspaper","title":"Statistics of the European and associated purse seine and baitboat fleets in the Atlantic Ocean","container-title":"Collect. Vol. Sci. Pap. ICCAT, 70(6): 2654-2668","edition":"2014","author":[{"family":"Delgado de Molina","given":"A."},{"family":"Floch","given":"L."},{"family":"Rojo","given":"V."},{"family":"Damiano","given":"A."},{"family":"Ariz","given":"J."},{"family":"Chassot","given":"E."},{"family":"Gom","given":"F.N'"},{"family":"Chavance","given":"P."},{"family":"Tamegnon","given":"A."}]}}],"schema":"https://github.com/citation-style-language/schema/raw/master/csl-citation.json"} </w:instrText>
      </w:r>
      <w:r w:rsidR="003159F1" w:rsidRPr="00101B43">
        <w:rPr>
          <w:rFonts w:ascii="Arial" w:hAnsi="Arial" w:cs="Arial"/>
          <w:lang w:val="en-AU"/>
        </w:rPr>
        <w:fldChar w:fldCharType="separate"/>
      </w:r>
      <w:r w:rsidRPr="00101B43">
        <w:rPr>
          <w:rFonts w:ascii="Arial" w:hAnsi="Arial" w:cs="Arial"/>
          <w:szCs w:val="24"/>
        </w:rPr>
        <w:t xml:space="preserve">(Chassot </w:t>
      </w:r>
      <w:r w:rsidRPr="00101B43">
        <w:rPr>
          <w:rFonts w:ascii="Arial" w:hAnsi="Arial" w:cs="Arial"/>
          <w:i/>
          <w:iCs/>
          <w:szCs w:val="24"/>
        </w:rPr>
        <w:t>et al.</w:t>
      </w:r>
      <w:r w:rsidRPr="00101B43">
        <w:rPr>
          <w:rFonts w:ascii="Arial" w:hAnsi="Arial" w:cs="Arial"/>
          <w:szCs w:val="24"/>
        </w:rPr>
        <w:t xml:space="preserve">, 2014; Chavance </w:t>
      </w:r>
      <w:r w:rsidRPr="00101B43">
        <w:rPr>
          <w:rFonts w:ascii="Arial" w:hAnsi="Arial" w:cs="Arial"/>
          <w:i/>
          <w:iCs/>
          <w:szCs w:val="24"/>
        </w:rPr>
        <w:t>et al.</w:t>
      </w:r>
      <w:r w:rsidRPr="00101B43">
        <w:rPr>
          <w:rFonts w:ascii="Arial" w:hAnsi="Arial" w:cs="Arial"/>
          <w:szCs w:val="24"/>
        </w:rPr>
        <w:t xml:space="preserve">, 2012; Delgado de Molina </w:t>
      </w:r>
      <w:r w:rsidRPr="00101B43">
        <w:rPr>
          <w:rFonts w:ascii="Arial" w:hAnsi="Arial" w:cs="Arial"/>
          <w:i/>
          <w:iCs/>
          <w:szCs w:val="24"/>
        </w:rPr>
        <w:t>et al.</w:t>
      </w:r>
      <w:r w:rsidRPr="00101B43">
        <w:rPr>
          <w:rFonts w:ascii="Arial" w:hAnsi="Arial" w:cs="Arial"/>
          <w:szCs w:val="24"/>
        </w:rPr>
        <w:t>, 2014.)</w:t>
      </w:r>
      <w:r w:rsidR="003159F1" w:rsidRPr="00101B43">
        <w:rPr>
          <w:rFonts w:ascii="Arial" w:hAnsi="Arial" w:cs="Arial"/>
          <w:lang w:val="en-AU"/>
        </w:rPr>
        <w:fldChar w:fldCharType="end"/>
      </w:r>
      <w:r w:rsidRPr="00101B43">
        <w:rPr>
          <w:rFonts w:ascii="Arial" w:hAnsi="Arial" w:cs="Arial"/>
          <w:lang w:val="en-AU"/>
        </w:rPr>
        <w:t xml:space="preserve">. They covered varying fraction of fishing trips, with a fraction of fishing trips being generally larger in the Atlantic Ocean than in the Indian Ocean, primarily due </w:t>
      </w:r>
      <w:ins w:id="11" w:author="manu" w:date="2016-08-25T16:07:00Z">
        <w:r w:rsidR="00B80822">
          <w:rPr>
            <w:rFonts w:ascii="Arial" w:hAnsi="Arial" w:cs="Arial"/>
            <w:lang w:val="en-AU"/>
          </w:rPr>
          <w:t xml:space="preserve">to </w:t>
        </w:r>
      </w:ins>
      <w:r w:rsidRPr="00101B43">
        <w:rPr>
          <w:rFonts w:ascii="Arial" w:hAnsi="Arial" w:cs="Arial"/>
          <w:lang w:val="en-AU"/>
        </w:rPr>
        <w:t>piracy off Somalia (for security reasons, less observers were onboard Indian Ocean purse seiners since 2010).</w:t>
      </w:r>
    </w:p>
    <w:p w:rsidR="00101B43" w:rsidRPr="00101B43" w:rsidRDefault="00101B43" w:rsidP="00101B43">
      <w:pPr>
        <w:spacing w:after="0" w:line="480" w:lineRule="auto"/>
        <w:jc w:val="both"/>
        <w:rPr>
          <w:rFonts w:ascii="Arial" w:hAnsi="Arial" w:cs="Arial"/>
          <w:i/>
        </w:rPr>
      </w:pPr>
      <w:r w:rsidRPr="00101B43">
        <w:rPr>
          <w:rFonts w:ascii="Arial" w:hAnsi="Arial" w:cs="Arial"/>
          <w:b/>
        </w:rPr>
        <w:t>Table S1</w:t>
      </w:r>
      <w:ins w:id="12" w:author="David M. Kaplan" w:date="2016-08-16T16:13:00Z">
        <w:r w:rsidR="000826AD">
          <w:rPr>
            <w:rFonts w:ascii="Arial" w:hAnsi="Arial" w:cs="Arial"/>
            <w:b/>
          </w:rPr>
          <w:t>.1</w:t>
        </w:r>
      </w:ins>
      <w:r w:rsidRPr="00101B43">
        <w:rPr>
          <w:rFonts w:ascii="Arial" w:hAnsi="Arial" w:cs="Arial"/>
          <w:b/>
        </w:rPr>
        <w:t xml:space="preserve">: </w:t>
      </w:r>
      <w:r w:rsidRPr="00101B43">
        <w:rPr>
          <w:rFonts w:ascii="Arial" w:hAnsi="Arial" w:cs="Arial"/>
          <w:i/>
        </w:rPr>
        <w:t>quarterly coverage (%) of French trips by onboard observers. AO: Atlantic Ocean, IO: Indian Ocean</w:t>
      </w:r>
    </w:p>
    <w:tbl>
      <w:tblPr>
        <w:tblStyle w:val="TableGrid"/>
        <w:tblW w:w="0" w:type="auto"/>
        <w:tblLook w:val="04A0"/>
      </w:tblPr>
      <w:tblGrid>
        <w:gridCol w:w="1723"/>
        <w:gridCol w:w="2416"/>
        <w:gridCol w:w="1717"/>
        <w:gridCol w:w="1714"/>
        <w:gridCol w:w="1716"/>
      </w:tblGrid>
      <w:tr w:rsidR="00101B43" w:rsidRPr="00101B43" w:rsidTr="00BA1D7F">
        <w:trPr>
          <w:trHeight w:val="537"/>
        </w:trPr>
        <w:tc>
          <w:tcPr>
            <w:tcW w:w="1722" w:type="dxa"/>
            <w:tcBorders>
              <w:left w:val="nil"/>
              <w:right w:val="nil"/>
            </w:tcBorders>
          </w:tcPr>
          <w:p w:rsidR="00101B43" w:rsidRPr="000826AD" w:rsidRDefault="000826AD" w:rsidP="00101B43">
            <w:pPr>
              <w:spacing w:after="200" w:line="480" w:lineRule="auto"/>
              <w:jc w:val="center"/>
              <w:rPr>
                <w:rFonts w:ascii="Arial" w:hAnsi="Arial" w:cs="Arial"/>
                <w:b/>
                <w:lang w:val="en-US"/>
              </w:rPr>
            </w:pPr>
            <w:r w:rsidRPr="000826AD">
              <w:rPr>
                <w:rFonts w:ascii="Arial" w:hAnsi="Arial" w:cs="Arial"/>
                <w:b/>
                <w:lang w:val="en-US"/>
              </w:rPr>
              <w:t>Y</w:t>
            </w:r>
            <w:r w:rsidR="003159F1" w:rsidRPr="003159F1">
              <w:rPr>
                <w:rFonts w:ascii="Arial" w:hAnsi="Arial" w:cs="Arial"/>
                <w:b/>
                <w:lang w:val="en-US"/>
              </w:rPr>
              <w:t>ear</w:t>
            </w:r>
          </w:p>
        </w:tc>
        <w:tc>
          <w:tcPr>
            <w:tcW w:w="2416" w:type="dxa"/>
            <w:tcBorders>
              <w:left w:val="nil"/>
              <w:right w:val="nil"/>
            </w:tcBorders>
          </w:tcPr>
          <w:p w:rsidR="00101B43" w:rsidRPr="000826AD" w:rsidRDefault="003159F1" w:rsidP="00101B43">
            <w:pPr>
              <w:spacing w:after="200" w:line="480" w:lineRule="auto"/>
              <w:jc w:val="center"/>
              <w:rPr>
                <w:rFonts w:ascii="Arial" w:hAnsi="Arial" w:cs="Arial"/>
                <w:b/>
                <w:lang w:val="en-US"/>
              </w:rPr>
            </w:pPr>
            <w:r w:rsidRPr="003159F1">
              <w:rPr>
                <w:rFonts w:ascii="Arial" w:hAnsi="Arial" w:cs="Arial"/>
                <w:b/>
                <w:lang w:val="en-US"/>
              </w:rPr>
              <w:t>Jan-Mar</w:t>
            </w:r>
          </w:p>
          <w:p w:rsidR="00101B43" w:rsidRPr="000826AD" w:rsidRDefault="003159F1" w:rsidP="00101B43">
            <w:pPr>
              <w:spacing w:after="200" w:line="480" w:lineRule="auto"/>
              <w:jc w:val="center"/>
              <w:rPr>
                <w:rFonts w:ascii="Arial" w:hAnsi="Arial" w:cs="Arial"/>
                <w:b/>
                <w:lang w:val="en-US"/>
              </w:rPr>
            </w:pPr>
            <w:r w:rsidRPr="003159F1">
              <w:rPr>
                <w:rFonts w:ascii="Arial" w:hAnsi="Arial" w:cs="Arial"/>
                <w:b/>
                <w:lang w:val="en-US"/>
              </w:rPr>
              <w:t>AO - IO</w:t>
            </w:r>
          </w:p>
        </w:tc>
        <w:tc>
          <w:tcPr>
            <w:tcW w:w="1718" w:type="dxa"/>
            <w:tcBorders>
              <w:left w:val="nil"/>
              <w:right w:val="nil"/>
            </w:tcBorders>
          </w:tcPr>
          <w:p w:rsidR="00101B43" w:rsidRPr="000826AD" w:rsidRDefault="003159F1" w:rsidP="00101B43">
            <w:pPr>
              <w:spacing w:after="200" w:line="480" w:lineRule="auto"/>
              <w:jc w:val="center"/>
              <w:rPr>
                <w:rFonts w:ascii="Arial" w:hAnsi="Arial" w:cs="Arial"/>
                <w:b/>
                <w:lang w:val="en-US"/>
              </w:rPr>
            </w:pPr>
            <w:r w:rsidRPr="003159F1">
              <w:rPr>
                <w:rFonts w:ascii="Arial" w:hAnsi="Arial" w:cs="Arial"/>
                <w:b/>
                <w:lang w:val="en-US"/>
              </w:rPr>
              <w:t>Apr-Jun</w:t>
            </w:r>
          </w:p>
          <w:p w:rsidR="00101B43" w:rsidRPr="000826AD" w:rsidRDefault="003159F1" w:rsidP="00101B43">
            <w:pPr>
              <w:spacing w:after="200" w:line="480" w:lineRule="auto"/>
              <w:jc w:val="center"/>
              <w:rPr>
                <w:rFonts w:ascii="Arial" w:hAnsi="Arial" w:cs="Arial"/>
                <w:b/>
                <w:lang w:val="en-US"/>
              </w:rPr>
            </w:pPr>
            <w:r w:rsidRPr="003159F1">
              <w:rPr>
                <w:rFonts w:ascii="Arial" w:hAnsi="Arial" w:cs="Arial"/>
                <w:b/>
                <w:lang w:val="en-US"/>
              </w:rPr>
              <w:t>AO - IO</w:t>
            </w:r>
          </w:p>
        </w:tc>
        <w:tc>
          <w:tcPr>
            <w:tcW w:w="1715" w:type="dxa"/>
            <w:tcBorders>
              <w:left w:val="nil"/>
              <w:right w:val="nil"/>
            </w:tcBorders>
          </w:tcPr>
          <w:p w:rsidR="00101B43" w:rsidRPr="000826AD" w:rsidRDefault="003159F1" w:rsidP="00101B43">
            <w:pPr>
              <w:spacing w:after="200" w:line="480" w:lineRule="auto"/>
              <w:jc w:val="center"/>
              <w:rPr>
                <w:rFonts w:ascii="Arial" w:hAnsi="Arial" w:cs="Arial"/>
                <w:b/>
                <w:lang w:val="en-US"/>
              </w:rPr>
            </w:pPr>
            <w:r w:rsidRPr="003159F1">
              <w:rPr>
                <w:rFonts w:ascii="Arial" w:hAnsi="Arial" w:cs="Arial"/>
                <w:b/>
                <w:lang w:val="en-US"/>
              </w:rPr>
              <w:t>Jul-Sep</w:t>
            </w:r>
          </w:p>
          <w:p w:rsidR="00101B43" w:rsidRPr="000826AD" w:rsidRDefault="003159F1" w:rsidP="00101B43">
            <w:pPr>
              <w:spacing w:after="200" w:line="480" w:lineRule="auto"/>
              <w:jc w:val="center"/>
              <w:rPr>
                <w:rFonts w:ascii="Arial" w:hAnsi="Arial" w:cs="Arial"/>
                <w:b/>
                <w:lang w:val="en-US"/>
              </w:rPr>
            </w:pPr>
            <w:r w:rsidRPr="003159F1">
              <w:rPr>
                <w:rFonts w:ascii="Arial" w:hAnsi="Arial" w:cs="Arial"/>
                <w:b/>
                <w:lang w:val="en-US"/>
              </w:rPr>
              <w:t>AO - IO</w:t>
            </w:r>
          </w:p>
        </w:tc>
        <w:tc>
          <w:tcPr>
            <w:tcW w:w="1717" w:type="dxa"/>
            <w:tcBorders>
              <w:left w:val="nil"/>
              <w:right w:val="nil"/>
            </w:tcBorders>
          </w:tcPr>
          <w:p w:rsidR="00101B43" w:rsidRPr="000826AD" w:rsidRDefault="003159F1" w:rsidP="00101B43">
            <w:pPr>
              <w:spacing w:after="200" w:line="480" w:lineRule="auto"/>
              <w:jc w:val="center"/>
              <w:rPr>
                <w:rFonts w:ascii="Arial" w:hAnsi="Arial" w:cs="Arial"/>
                <w:b/>
                <w:lang w:val="en-US"/>
              </w:rPr>
            </w:pPr>
            <w:r w:rsidRPr="003159F1">
              <w:rPr>
                <w:rFonts w:ascii="Arial" w:hAnsi="Arial" w:cs="Arial"/>
                <w:b/>
                <w:lang w:val="en-US"/>
              </w:rPr>
              <w:t>Oct-Dec</w:t>
            </w:r>
          </w:p>
          <w:p w:rsidR="00101B43" w:rsidRPr="000826AD" w:rsidRDefault="003159F1" w:rsidP="00101B43">
            <w:pPr>
              <w:spacing w:after="200" w:line="480" w:lineRule="auto"/>
              <w:jc w:val="center"/>
              <w:rPr>
                <w:rFonts w:ascii="Arial" w:hAnsi="Arial" w:cs="Arial"/>
                <w:b/>
                <w:lang w:val="en-US"/>
              </w:rPr>
            </w:pPr>
            <w:r w:rsidRPr="003159F1">
              <w:rPr>
                <w:rFonts w:ascii="Arial" w:hAnsi="Arial" w:cs="Arial"/>
                <w:b/>
                <w:lang w:val="en-US"/>
              </w:rPr>
              <w:t>AO - IO</w:t>
            </w:r>
          </w:p>
        </w:tc>
      </w:tr>
      <w:tr w:rsidR="00101B43" w:rsidRPr="00101B43" w:rsidTr="00BA1D7F">
        <w:tc>
          <w:tcPr>
            <w:tcW w:w="1722" w:type="dxa"/>
            <w:tcBorders>
              <w:left w:val="nil"/>
              <w:bottom w:val="nil"/>
              <w:right w:val="nil"/>
            </w:tcBorders>
          </w:tcPr>
          <w:p w:rsidR="00101B43" w:rsidRPr="000826AD" w:rsidRDefault="003159F1" w:rsidP="00101B43">
            <w:pPr>
              <w:spacing w:after="200" w:line="480" w:lineRule="auto"/>
              <w:jc w:val="center"/>
              <w:rPr>
                <w:rFonts w:ascii="Arial" w:hAnsi="Arial" w:cs="Arial"/>
                <w:lang w:val="en-US"/>
              </w:rPr>
            </w:pPr>
            <w:r w:rsidRPr="003159F1">
              <w:rPr>
                <w:rFonts w:ascii="Arial" w:hAnsi="Arial" w:cs="Arial"/>
                <w:lang w:val="en-US"/>
              </w:rPr>
              <w:t>2007</w:t>
            </w:r>
          </w:p>
        </w:tc>
        <w:tc>
          <w:tcPr>
            <w:tcW w:w="2416" w:type="dxa"/>
            <w:tcBorders>
              <w:left w:val="nil"/>
              <w:bottom w:val="nil"/>
              <w:right w:val="nil"/>
            </w:tcBorders>
          </w:tcPr>
          <w:tbl>
            <w:tblPr>
              <w:tblW w:w="2200" w:type="dxa"/>
              <w:tblLook w:val="04A0"/>
            </w:tblPr>
            <w:tblGrid>
              <w:gridCol w:w="2200"/>
            </w:tblGrid>
            <w:tr w:rsidR="00101B43" w:rsidRPr="00101B43" w:rsidTr="00BA1D7F">
              <w:trPr>
                <w:trHeight w:val="300"/>
              </w:trPr>
              <w:tc>
                <w:tcPr>
                  <w:tcW w:w="2200" w:type="dxa"/>
                  <w:tcBorders>
                    <w:top w:val="nil"/>
                    <w:left w:val="nil"/>
                    <w:bottom w:val="nil"/>
                    <w:right w:val="nil"/>
                  </w:tcBorders>
                  <w:shd w:val="clear" w:color="auto" w:fill="auto"/>
                  <w:noWrap/>
                  <w:vAlign w:val="bottom"/>
                  <w:hideMark/>
                </w:tcPr>
                <w:p w:rsidR="00101B43" w:rsidRPr="00101B43" w:rsidRDefault="00FE4D66" w:rsidP="00101B43">
                  <w:pPr>
                    <w:spacing w:after="0" w:line="480" w:lineRule="auto"/>
                    <w:jc w:val="center"/>
                    <w:rPr>
                      <w:rFonts w:ascii="Arial" w:eastAsia="Times New Roman" w:hAnsi="Arial" w:cs="Arial"/>
                      <w:color w:val="000000"/>
                      <w:lang w:eastAsia="en-AU"/>
                    </w:rPr>
                  </w:pPr>
                  <w:r>
                    <w:rPr>
                      <w:rFonts w:ascii="Arial" w:eastAsia="Times New Roman" w:hAnsi="Arial" w:cs="Arial"/>
                      <w:color w:val="000000"/>
                      <w:lang w:eastAsia="en-AU"/>
                    </w:rPr>
                    <w:t>10 ;</w:t>
                  </w:r>
                  <w:r w:rsidR="00101B43" w:rsidRPr="00101B43">
                    <w:rPr>
                      <w:rFonts w:ascii="Arial" w:eastAsia="Times New Roman" w:hAnsi="Arial" w:cs="Arial"/>
                      <w:color w:val="000000"/>
                      <w:lang w:eastAsia="en-AU"/>
                    </w:rPr>
                    <w:t xml:space="preserve"> 5.1</w:t>
                  </w:r>
                </w:p>
              </w:tc>
            </w:tr>
          </w:tbl>
          <w:p w:rsidR="00101B43" w:rsidRPr="000826AD" w:rsidRDefault="00101B43" w:rsidP="00101B43">
            <w:pPr>
              <w:spacing w:after="200" w:line="480" w:lineRule="auto"/>
              <w:jc w:val="center"/>
              <w:rPr>
                <w:rFonts w:ascii="Arial" w:hAnsi="Arial" w:cs="Arial"/>
                <w:lang w:val="en-US"/>
              </w:rPr>
            </w:pPr>
          </w:p>
        </w:tc>
        <w:tc>
          <w:tcPr>
            <w:tcW w:w="1718" w:type="dxa"/>
            <w:tcBorders>
              <w:left w:val="nil"/>
              <w:bottom w:val="nil"/>
              <w:right w:val="nil"/>
            </w:tcBorders>
          </w:tcPr>
          <w:p w:rsidR="00101B43" w:rsidRPr="000826AD" w:rsidRDefault="003159F1" w:rsidP="00101B43">
            <w:pPr>
              <w:spacing w:after="200" w:line="480" w:lineRule="auto"/>
              <w:jc w:val="center"/>
              <w:rPr>
                <w:rFonts w:ascii="Arial" w:hAnsi="Arial" w:cs="Arial"/>
                <w:lang w:val="en-US"/>
              </w:rPr>
            </w:pPr>
            <w:r w:rsidRPr="003159F1">
              <w:rPr>
                <w:rFonts w:ascii="Arial" w:eastAsia="Times New Roman" w:hAnsi="Arial" w:cs="Arial"/>
                <w:color w:val="000000"/>
                <w:lang w:val="en-US" w:eastAsia="en-AU"/>
              </w:rPr>
              <w:t>0 ; 10.3</w:t>
            </w:r>
          </w:p>
        </w:tc>
        <w:tc>
          <w:tcPr>
            <w:tcW w:w="1715" w:type="dxa"/>
            <w:tcBorders>
              <w:left w:val="nil"/>
              <w:bottom w:val="nil"/>
              <w:right w:val="nil"/>
            </w:tcBorders>
          </w:tcPr>
          <w:p w:rsidR="00101B43" w:rsidRPr="000826AD" w:rsidRDefault="003159F1" w:rsidP="00101B43">
            <w:pPr>
              <w:spacing w:after="200" w:line="480" w:lineRule="auto"/>
              <w:jc w:val="center"/>
              <w:rPr>
                <w:rFonts w:ascii="Arial" w:hAnsi="Arial" w:cs="Arial"/>
                <w:lang w:val="en-US"/>
              </w:rPr>
            </w:pPr>
            <w:r w:rsidRPr="003159F1">
              <w:rPr>
                <w:rFonts w:ascii="Arial" w:eastAsia="Times New Roman" w:hAnsi="Arial" w:cs="Arial"/>
                <w:color w:val="000000"/>
                <w:lang w:val="en-US" w:eastAsia="en-AU"/>
              </w:rPr>
              <w:t>18.2 ; 10.3</w:t>
            </w:r>
          </w:p>
        </w:tc>
        <w:tc>
          <w:tcPr>
            <w:tcW w:w="1717" w:type="dxa"/>
            <w:tcBorders>
              <w:left w:val="nil"/>
              <w:bottom w:val="nil"/>
              <w:right w:val="nil"/>
            </w:tcBorders>
          </w:tcPr>
          <w:p w:rsidR="00101B43" w:rsidRPr="000826AD" w:rsidRDefault="003159F1" w:rsidP="00101B43">
            <w:pPr>
              <w:spacing w:after="200" w:line="480" w:lineRule="auto"/>
              <w:jc w:val="center"/>
              <w:rPr>
                <w:rFonts w:ascii="Arial" w:hAnsi="Arial" w:cs="Arial"/>
                <w:lang w:val="en-US"/>
              </w:rPr>
            </w:pPr>
            <w:r w:rsidRPr="003159F1">
              <w:rPr>
                <w:rFonts w:ascii="Arial" w:eastAsia="Times New Roman" w:hAnsi="Arial" w:cs="Arial"/>
                <w:color w:val="000000"/>
                <w:lang w:val="en-US" w:eastAsia="en-AU"/>
              </w:rPr>
              <w:t>0 ; 9.8</w:t>
            </w:r>
          </w:p>
        </w:tc>
      </w:tr>
      <w:tr w:rsidR="00101B43" w:rsidRPr="00101B43" w:rsidTr="00BA1D7F">
        <w:tc>
          <w:tcPr>
            <w:tcW w:w="1722" w:type="dxa"/>
            <w:tcBorders>
              <w:top w:val="nil"/>
              <w:left w:val="nil"/>
              <w:bottom w:val="nil"/>
              <w:right w:val="nil"/>
            </w:tcBorders>
          </w:tcPr>
          <w:p w:rsidR="00101B43" w:rsidRPr="000826AD" w:rsidRDefault="003159F1" w:rsidP="00101B43">
            <w:pPr>
              <w:spacing w:after="200" w:line="480" w:lineRule="auto"/>
              <w:jc w:val="center"/>
              <w:rPr>
                <w:rFonts w:ascii="Arial" w:hAnsi="Arial" w:cs="Arial"/>
                <w:lang w:val="en-US"/>
              </w:rPr>
            </w:pPr>
            <w:r w:rsidRPr="003159F1">
              <w:rPr>
                <w:rFonts w:ascii="Arial" w:hAnsi="Arial" w:cs="Arial"/>
                <w:lang w:val="en-US"/>
              </w:rPr>
              <w:t>2008</w:t>
            </w:r>
          </w:p>
        </w:tc>
        <w:tc>
          <w:tcPr>
            <w:tcW w:w="2416" w:type="dxa"/>
            <w:tcBorders>
              <w:top w:val="nil"/>
              <w:left w:val="nil"/>
              <w:bottom w:val="nil"/>
              <w:right w:val="nil"/>
            </w:tcBorders>
          </w:tcPr>
          <w:tbl>
            <w:tblPr>
              <w:tblW w:w="2200" w:type="dxa"/>
              <w:tblLook w:val="04A0"/>
            </w:tblPr>
            <w:tblGrid>
              <w:gridCol w:w="2200"/>
            </w:tblGrid>
            <w:tr w:rsidR="00101B43" w:rsidRPr="00101B43" w:rsidTr="00BA1D7F">
              <w:trPr>
                <w:trHeight w:val="300"/>
              </w:trPr>
              <w:tc>
                <w:tcPr>
                  <w:tcW w:w="2200" w:type="dxa"/>
                  <w:tcBorders>
                    <w:top w:val="nil"/>
                    <w:left w:val="nil"/>
                    <w:bottom w:val="nil"/>
                    <w:right w:val="nil"/>
                  </w:tcBorders>
                  <w:shd w:val="clear" w:color="auto" w:fill="auto"/>
                  <w:noWrap/>
                  <w:vAlign w:val="bottom"/>
                  <w:hideMark/>
                </w:tcPr>
                <w:p w:rsidR="00101B43" w:rsidRPr="00101B43" w:rsidRDefault="00FE4D66" w:rsidP="00101B43">
                  <w:pPr>
                    <w:spacing w:after="0" w:line="480" w:lineRule="auto"/>
                    <w:jc w:val="center"/>
                    <w:rPr>
                      <w:rFonts w:ascii="Arial" w:eastAsia="Times New Roman" w:hAnsi="Arial" w:cs="Arial"/>
                      <w:color w:val="000000"/>
                      <w:lang w:eastAsia="en-AU"/>
                    </w:rPr>
                  </w:pPr>
                  <w:r>
                    <w:rPr>
                      <w:rFonts w:ascii="Arial" w:eastAsia="Times New Roman" w:hAnsi="Arial" w:cs="Arial"/>
                      <w:color w:val="000000"/>
                      <w:lang w:eastAsia="en-AU"/>
                    </w:rPr>
                    <w:t>10 ;</w:t>
                  </w:r>
                  <w:r w:rsidR="00101B43" w:rsidRPr="00101B43">
                    <w:rPr>
                      <w:rFonts w:ascii="Arial" w:eastAsia="Times New Roman" w:hAnsi="Arial" w:cs="Arial"/>
                      <w:color w:val="000000"/>
                      <w:lang w:eastAsia="en-AU"/>
                    </w:rPr>
                    <w:t xml:space="preserve"> 6.4</w:t>
                  </w:r>
                </w:p>
              </w:tc>
            </w:tr>
          </w:tbl>
          <w:p w:rsidR="00101B43" w:rsidRPr="00101B43" w:rsidRDefault="00101B43" w:rsidP="00101B43">
            <w:pPr>
              <w:spacing w:line="480" w:lineRule="auto"/>
              <w:jc w:val="center"/>
              <w:rPr>
                <w:rFonts w:ascii="Arial" w:hAnsi="Arial" w:cs="Arial"/>
              </w:rPr>
            </w:pPr>
          </w:p>
        </w:tc>
        <w:tc>
          <w:tcPr>
            <w:tcW w:w="1718" w:type="dxa"/>
            <w:tcBorders>
              <w:top w:val="nil"/>
              <w:left w:val="nil"/>
              <w:bottom w:val="nil"/>
              <w:right w:val="nil"/>
            </w:tcBorders>
          </w:tcPr>
          <w:p w:rsidR="00101B43" w:rsidRPr="00101B43" w:rsidRDefault="00FE4D66" w:rsidP="00101B43">
            <w:pPr>
              <w:spacing w:line="480" w:lineRule="auto"/>
              <w:jc w:val="center"/>
              <w:rPr>
                <w:rFonts w:ascii="Arial" w:hAnsi="Arial" w:cs="Arial"/>
              </w:rPr>
            </w:pPr>
            <w:r>
              <w:rPr>
                <w:rFonts w:ascii="Arial" w:eastAsia="Times New Roman" w:hAnsi="Arial" w:cs="Arial"/>
                <w:color w:val="000000"/>
                <w:lang w:eastAsia="en-AU"/>
              </w:rPr>
              <w:t>16.7 ;</w:t>
            </w:r>
            <w:r w:rsidR="00101B43" w:rsidRPr="00101B43">
              <w:rPr>
                <w:rFonts w:ascii="Arial" w:eastAsia="Times New Roman" w:hAnsi="Arial" w:cs="Arial"/>
                <w:color w:val="000000"/>
                <w:lang w:eastAsia="en-AU"/>
              </w:rPr>
              <w:t xml:space="preserve"> 7.7</w:t>
            </w:r>
          </w:p>
        </w:tc>
        <w:tc>
          <w:tcPr>
            <w:tcW w:w="1715" w:type="dxa"/>
            <w:tcBorders>
              <w:top w:val="nil"/>
              <w:left w:val="nil"/>
              <w:bottom w:val="nil"/>
              <w:right w:val="nil"/>
            </w:tcBorders>
          </w:tcPr>
          <w:p w:rsidR="00101B43" w:rsidRPr="00101B43" w:rsidRDefault="00FE4D66" w:rsidP="00101B43">
            <w:pPr>
              <w:spacing w:line="480" w:lineRule="auto"/>
              <w:jc w:val="center"/>
              <w:rPr>
                <w:rFonts w:ascii="Arial" w:hAnsi="Arial" w:cs="Arial"/>
              </w:rPr>
            </w:pPr>
            <w:r>
              <w:rPr>
                <w:rFonts w:ascii="Arial" w:eastAsia="Times New Roman" w:hAnsi="Arial" w:cs="Arial"/>
                <w:color w:val="000000"/>
                <w:lang w:eastAsia="en-AU"/>
              </w:rPr>
              <w:t>10 ;</w:t>
            </w:r>
            <w:r w:rsidR="00101B43" w:rsidRPr="00101B43">
              <w:rPr>
                <w:rFonts w:ascii="Arial" w:eastAsia="Times New Roman" w:hAnsi="Arial" w:cs="Arial"/>
                <w:color w:val="000000"/>
                <w:lang w:eastAsia="en-AU"/>
              </w:rPr>
              <w:t xml:space="preserve"> 11.6</w:t>
            </w:r>
          </w:p>
        </w:tc>
        <w:tc>
          <w:tcPr>
            <w:tcW w:w="1717" w:type="dxa"/>
            <w:tcBorders>
              <w:top w:val="nil"/>
              <w:left w:val="nil"/>
              <w:bottom w:val="nil"/>
              <w:right w:val="nil"/>
            </w:tcBorders>
          </w:tcPr>
          <w:p w:rsidR="00101B43" w:rsidRPr="00101B43" w:rsidRDefault="00FE4D66" w:rsidP="00101B43">
            <w:pPr>
              <w:spacing w:line="480" w:lineRule="auto"/>
              <w:jc w:val="center"/>
              <w:rPr>
                <w:rFonts w:ascii="Arial" w:hAnsi="Arial" w:cs="Arial"/>
              </w:rPr>
            </w:pPr>
            <w:r>
              <w:rPr>
                <w:rFonts w:ascii="Arial" w:eastAsia="Times New Roman" w:hAnsi="Arial" w:cs="Arial"/>
                <w:color w:val="000000"/>
                <w:lang w:eastAsia="en-AU"/>
              </w:rPr>
              <w:t>7.7 ;</w:t>
            </w:r>
            <w:r w:rsidR="00101B43" w:rsidRPr="00101B43">
              <w:rPr>
                <w:rFonts w:ascii="Arial" w:eastAsia="Times New Roman" w:hAnsi="Arial" w:cs="Arial"/>
                <w:color w:val="000000"/>
                <w:lang w:eastAsia="en-AU"/>
              </w:rPr>
              <w:t xml:space="preserve"> 7.1</w:t>
            </w:r>
          </w:p>
        </w:tc>
      </w:tr>
      <w:tr w:rsidR="00101B43" w:rsidRPr="00101B43" w:rsidTr="00BA1D7F">
        <w:tc>
          <w:tcPr>
            <w:tcW w:w="1722" w:type="dxa"/>
            <w:tcBorders>
              <w:top w:val="nil"/>
              <w:left w:val="nil"/>
              <w:bottom w:val="nil"/>
              <w:right w:val="nil"/>
            </w:tcBorders>
          </w:tcPr>
          <w:p w:rsidR="00101B43" w:rsidRPr="00101B43" w:rsidRDefault="00101B43" w:rsidP="00101B43">
            <w:pPr>
              <w:spacing w:line="480" w:lineRule="auto"/>
              <w:jc w:val="center"/>
              <w:rPr>
                <w:rFonts w:ascii="Arial" w:hAnsi="Arial" w:cs="Arial"/>
              </w:rPr>
            </w:pPr>
            <w:r w:rsidRPr="00101B43">
              <w:rPr>
                <w:rFonts w:ascii="Arial" w:hAnsi="Arial" w:cs="Arial"/>
              </w:rPr>
              <w:t>2009</w:t>
            </w:r>
          </w:p>
        </w:tc>
        <w:tc>
          <w:tcPr>
            <w:tcW w:w="2416" w:type="dxa"/>
            <w:tcBorders>
              <w:top w:val="nil"/>
              <w:left w:val="nil"/>
              <w:bottom w:val="nil"/>
              <w:right w:val="nil"/>
            </w:tcBorders>
          </w:tcPr>
          <w:tbl>
            <w:tblPr>
              <w:tblW w:w="2200" w:type="dxa"/>
              <w:tblLook w:val="04A0"/>
            </w:tblPr>
            <w:tblGrid>
              <w:gridCol w:w="2200"/>
            </w:tblGrid>
            <w:tr w:rsidR="00101B43" w:rsidRPr="00101B43" w:rsidTr="00BA1D7F">
              <w:trPr>
                <w:trHeight w:val="300"/>
              </w:trPr>
              <w:tc>
                <w:tcPr>
                  <w:tcW w:w="2200" w:type="dxa"/>
                  <w:tcBorders>
                    <w:top w:val="nil"/>
                    <w:left w:val="nil"/>
                    <w:bottom w:val="nil"/>
                    <w:right w:val="nil"/>
                  </w:tcBorders>
                  <w:shd w:val="clear" w:color="auto" w:fill="auto"/>
                  <w:noWrap/>
                  <w:vAlign w:val="bottom"/>
                  <w:hideMark/>
                </w:tcPr>
                <w:p w:rsidR="00101B43" w:rsidRPr="00101B43" w:rsidRDefault="00FE4D66" w:rsidP="00101B43">
                  <w:pPr>
                    <w:spacing w:after="0" w:line="480" w:lineRule="auto"/>
                    <w:jc w:val="center"/>
                    <w:rPr>
                      <w:rFonts w:ascii="Arial" w:eastAsia="Times New Roman" w:hAnsi="Arial" w:cs="Arial"/>
                      <w:color w:val="000000"/>
                      <w:lang w:eastAsia="en-AU"/>
                    </w:rPr>
                  </w:pPr>
                  <w:r>
                    <w:rPr>
                      <w:rFonts w:ascii="Arial" w:eastAsia="Times New Roman" w:hAnsi="Arial" w:cs="Arial"/>
                      <w:color w:val="000000"/>
                      <w:lang w:eastAsia="en-AU"/>
                    </w:rPr>
                    <w:t>7.7 ;</w:t>
                  </w:r>
                  <w:r w:rsidR="00101B43" w:rsidRPr="00101B43">
                    <w:rPr>
                      <w:rFonts w:ascii="Arial" w:eastAsia="Times New Roman" w:hAnsi="Arial" w:cs="Arial"/>
                      <w:color w:val="000000"/>
                      <w:lang w:eastAsia="en-AU"/>
                    </w:rPr>
                    <w:t xml:space="preserve"> 7.5</w:t>
                  </w:r>
                </w:p>
              </w:tc>
            </w:tr>
          </w:tbl>
          <w:p w:rsidR="00101B43" w:rsidRPr="00101B43" w:rsidRDefault="00101B43" w:rsidP="00101B43">
            <w:pPr>
              <w:spacing w:line="480" w:lineRule="auto"/>
              <w:jc w:val="center"/>
              <w:rPr>
                <w:rFonts w:ascii="Arial" w:hAnsi="Arial" w:cs="Arial"/>
              </w:rPr>
            </w:pPr>
          </w:p>
        </w:tc>
        <w:tc>
          <w:tcPr>
            <w:tcW w:w="1718" w:type="dxa"/>
            <w:tcBorders>
              <w:top w:val="nil"/>
              <w:left w:val="nil"/>
              <w:bottom w:val="nil"/>
              <w:right w:val="nil"/>
            </w:tcBorders>
          </w:tcPr>
          <w:p w:rsidR="00101B43" w:rsidRPr="00101B43" w:rsidRDefault="00FE4D66" w:rsidP="00101B43">
            <w:pPr>
              <w:tabs>
                <w:tab w:val="left" w:pos="584"/>
                <w:tab w:val="center" w:pos="751"/>
              </w:tabs>
              <w:spacing w:line="480" w:lineRule="auto"/>
              <w:jc w:val="center"/>
              <w:rPr>
                <w:rFonts w:ascii="Arial" w:hAnsi="Arial" w:cs="Arial"/>
              </w:rPr>
            </w:pPr>
            <w:r>
              <w:rPr>
                <w:rFonts w:ascii="Arial" w:eastAsia="Times New Roman" w:hAnsi="Arial" w:cs="Arial"/>
                <w:color w:val="000000"/>
                <w:lang w:eastAsia="en-AU"/>
              </w:rPr>
              <w:t>0 ;</w:t>
            </w:r>
            <w:r w:rsidR="00101B43" w:rsidRPr="00101B43">
              <w:rPr>
                <w:rFonts w:ascii="Arial" w:eastAsia="Times New Roman" w:hAnsi="Arial" w:cs="Arial"/>
                <w:color w:val="000000"/>
                <w:lang w:eastAsia="en-AU"/>
              </w:rPr>
              <w:t xml:space="preserve"> 6.5</w:t>
            </w:r>
          </w:p>
        </w:tc>
        <w:tc>
          <w:tcPr>
            <w:tcW w:w="1715" w:type="dxa"/>
            <w:tcBorders>
              <w:top w:val="nil"/>
              <w:left w:val="nil"/>
              <w:bottom w:val="nil"/>
              <w:right w:val="nil"/>
            </w:tcBorders>
          </w:tcPr>
          <w:p w:rsidR="00101B43" w:rsidRPr="00101B43" w:rsidRDefault="00FE4D66" w:rsidP="00101B43">
            <w:pPr>
              <w:spacing w:line="480" w:lineRule="auto"/>
              <w:jc w:val="center"/>
              <w:rPr>
                <w:rFonts w:ascii="Arial" w:hAnsi="Arial" w:cs="Arial"/>
              </w:rPr>
            </w:pPr>
            <w:r>
              <w:rPr>
                <w:rFonts w:ascii="Arial" w:eastAsia="Times New Roman" w:hAnsi="Arial" w:cs="Arial"/>
                <w:color w:val="000000"/>
                <w:lang w:eastAsia="en-AU"/>
              </w:rPr>
              <w:t>4.8 ;</w:t>
            </w:r>
            <w:r w:rsidR="00101B43" w:rsidRPr="00101B43">
              <w:rPr>
                <w:rFonts w:ascii="Arial" w:eastAsia="Times New Roman" w:hAnsi="Arial" w:cs="Arial"/>
                <w:color w:val="000000"/>
                <w:lang w:eastAsia="en-AU"/>
              </w:rPr>
              <w:t xml:space="preserve"> 3</w:t>
            </w:r>
          </w:p>
        </w:tc>
        <w:tc>
          <w:tcPr>
            <w:tcW w:w="1717" w:type="dxa"/>
            <w:tcBorders>
              <w:top w:val="nil"/>
              <w:left w:val="nil"/>
              <w:bottom w:val="nil"/>
              <w:right w:val="nil"/>
            </w:tcBorders>
          </w:tcPr>
          <w:p w:rsidR="00101B43" w:rsidRPr="00101B43" w:rsidRDefault="00FE4D66" w:rsidP="00101B43">
            <w:pPr>
              <w:spacing w:line="480" w:lineRule="auto"/>
              <w:jc w:val="center"/>
              <w:rPr>
                <w:rFonts w:ascii="Arial" w:hAnsi="Arial" w:cs="Arial"/>
              </w:rPr>
            </w:pPr>
            <w:r>
              <w:rPr>
                <w:rFonts w:ascii="Arial" w:hAnsi="Arial" w:cs="Arial"/>
              </w:rPr>
              <w:t>17.6 ;</w:t>
            </w:r>
            <w:r w:rsidR="00101B43" w:rsidRPr="00101B43">
              <w:rPr>
                <w:rFonts w:ascii="Arial" w:hAnsi="Arial" w:cs="Arial"/>
              </w:rPr>
              <w:t xml:space="preserve"> 0</w:t>
            </w:r>
          </w:p>
        </w:tc>
      </w:tr>
      <w:tr w:rsidR="00101B43" w:rsidRPr="00101B43" w:rsidTr="00BA1D7F">
        <w:tc>
          <w:tcPr>
            <w:tcW w:w="1722" w:type="dxa"/>
            <w:tcBorders>
              <w:top w:val="nil"/>
              <w:left w:val="nil"/>
              <w:bottom w:val="nil"/>
              <w:right w:val="nil"/>
            </w:tcBorders>
          </w:tcPr>
          <w:p w:rsidR="00101B43" w:rsidRPr="00101B43" w:rsidRDefault="00101B43" w:rsidP="00101B43">
            <w:pPr>
              <w:spacing w:line="480" w:lineRule="auto"/>
              <w:jc w:val="center"/>
              <w:rPr>
                <w:rFonts w:ascii="Arial" w:hAnsi="Arial" w:cs="Arial"/>
              </w:rPr>
            </w:pPr>
            <w:r w:rsidRPr="00101B43">
              <w:rPr>
                <w:rFonts w:ascii="Arial" w:hAnsi="Arial" w:cs="Arial"/>
              </w:rPr>
              <w:t>2010</w:t>
            </w:r>
          </w:p>
        </w:tc>
        <w:tc>
          <w:tcPr>
            <w:tcW w:w="2416" w:type="dxa"/>
            <w:tcBorders>
              <w:top w:val="nil"/>
              <w:left w:val="nil"/>
              <w:bottom w:val="nil"/>
              <w:right w:val="nil"/>
            </w:tcBorders>
          </w:tcPr>
          <w:p w:rsidR="00101B43" w:rsidRPr="00101B43" w:rsidRDefault="00FE4D66" w:rsidP="00101B43">
            <w:pPr>
              <w:spacing w:line="480" w:lineRule="auto"/>
              <w:jc w:val="center"/>
              <w:rPr>
                <w:rFonts w:ascii="Arial" w:hAnsi="Arial" w:cs="Arial"/>
                <w:color w:val="000000"/>
              </w:rPr>
            </w:pPr>
            <w:r>
              <w:rPr>
                <w:rFonts w:ascii="Arial" w:hAnsi="Arial" w:cs="Arial"/>
                <w:color w:val="000000"/>
              </w:rPr>
              <w:t>11.8 ;</w:t>
            </w:r>
            <w:r w:rsidR="00101B43" w:rsidRPr="00101B43">
              <w:rPr>
                <w:rFonts w:ascii="Arial" w:hAnsi="Arial" w:cs="Arial"/>
                <w:color w:val="000000"/>
              </w:rPr>
              <w:t xml:space="preserve"> 3.6</w:t>
            </w:r>
          </w:p>
        </w:tc>
        <w:tc>
          <w:tcPr>
            <w:tcW w:w="1718" w:type="dxa"/>
            <w:tcBorders>
              <w:top w:val="nil"/>
              <w:left w:val="nil"/>
              <w:bottom w:val="nil"/>
              <w:right w:val="nil"/>
            </w:tcBorders>
          </w:tcPr>
          <w:p w:rsidR="00101B43" w:rsidRPr="00101B43" w:rsidRDefault="00FE4D66" w:rsidP="00101B43">
            <w:pPr>
              <w:spacing w:line="480" w:lineRule="auto"/>
              <w:jc w:val="center"/>
              <w:rPr>
                <w:rFonts w:ascii="Arial" w:hAnsi="Arial" w:cs="Arial"/>
              </w:rPr>
            </w:pPr>
            <w:r>
              <w:rPr>
                <w:rFonts w:ascii="Arial" w:hAnsi="Arial" w:cs="Arial"/>
              </w:rPr>
              <w:t>13.7 ;</w:t>
            </w:r>
            <w:r w:rsidR="00101B43" w:rsidRPr="00101B43">
              <w:rPr>
                <w:rFonts w:ascii="Arial" w:hAnsi="Arial" w:cs="Arial"/>
              </w:rPr>
              <w:t xml:space="preserve"> 0</w:t>
            </w:r>
          </w:p>
        </w:tc>
        <w:tc>
          <w:tcPr>
            <w:tcW w:w="1715" w:type="dxa"/>
            <w:tcBorders>
              <w:top w:val="nil"/>
              <w:left w:val="nil"/>
              <w:bottom w:val="nil"/>
              <w:right w:val="nil"/>
            </w:tcBorders>
          </w:tcPr>
          <w:p w:rsidR="00101B43" w:rsidRPr="00101B43" w:rsidRDefault="00FE4D66" w:rsidP="00101B43">
            <w:pPr>
              <w:spacing w:line="480" w:lineRule="auto"/>
              <w:jc w:val="center"/>
              <w:rPr>
                <w:rFonts w:ascii="Arial" w:hAnsi="Arial" w:cs="Arial"/>
              </w:rPr>
            </w:pPr>
            <w:r>
              <w:rPr>
                <w:rFonts w:ascii="Arial" w:hAnsi="Arial" w:cs="Arial"/>
              </w:rPr>
              <w:t>15.8 ;</w:t>
            </w:r>
            <w:r w:rsidR="00101B43" w:rsidRPr="00101B43">
              <w:rPr>
                <w:rFonts w:ascii="Arial" w:hAnsi="Arial" w:cs="Arial"/>
              </w:rPr>
              <w:t xml:space="preserve"> 0</w:t>
            </w:r>
          </w:p>
        </w:tc>
        <w:tc>
          <w:tcPr>
            <w:tcW w:w="1717" w:type="dxa"/>
            <w:tcBorders>
              <w:top w:val="nil"/>
              <w:left w:val="nil"/>
              <w:bottom w:val="nil"/>
              <w:right w:val="nil"/>
            </w:tcBorders>
          </w:tcPr>
          <w:p w:rsidR="00101B43" w:rsidRPr="00101B43" w:rsidRDefault="00FE4D66" w:rsidP="00101B43">
            <w:pPr>
              <w:tabs>
                <w:tab w:val="left" w:pos="687"/>
                <w:tab w:val="center" w:pos="750"/>
              </w:tabs>
              <w:spacing w:line="480" w:lineRule="auto"/>
              <w:jc w:val="center"/>
              <w:rPr>
                <w:rFonts w:ascii="Arial" w:hAnsi="Arial" w:cs="Arial"/>
              </w:rPr>
            </w:pPr>
            <w:r>
              <w:rPr>
                <w:rFonts w:ascii="Arial" w:hAnsi="Arial" w:cs="Arial"/>
              </w:rPr>
              <w:t>11.1 ;</w:t>
            </w:r>
            <w:r w:rsidR="00101B43" w:rsidRPr="00101B43">
              <w:rPr>
                <w:rFonts w:ascii="Arial" w:hAnsi="Arial" w:cs="Arial"/>
              </w:rPr>
              <w:t xml:space="preserve"> 0</w:t>
            </w:r>
          </w:p>
        </w:tc>
      </w:tr>
      <w:tr w:rsidR="00101B43" w:rsidRPr="00101B43" w:rsidTr="00BA1D7F">
        <w:tc>
          <w:tcPr>
            <w:tcW w:w="1722" w:type="dxa"/>
            <w:tcBorders>
              <w:top w:val="nil"/>
              <w:left w:val="nil"/>
              <w:bottom w:val="nil"/>
              <w:right w:val="nil"/>
            </w:tcBorders>
          </w:tcPr>
          <w:p w:rsidR="00101B43" w:rsidRPr="00101B43" w:rsidRDefault="00101B43" w:rsidP="00101B43">
            <w:pPr>
              <w:spacing w:line="480" w:lineRule="auto"/>
              <w:jc w:val="center"/>
              <w:rPr>
                <w:rFonts w:ascii="Arial" w:hAnsi="Arial" w:cs="Arial"/>
              </w:rPr>
            </w:pPr>
            <w:r w:rsidRPr="00101B43">
              <w:rPr>
                <w:rFonts w:ascii="Arial" w:hAnsi="Arial" w:cs="Arial"/>
              </w:rPr>
              <w:lastRenderedPageBreak/>
              <w:t>2011</w:t>
            </w:r>
          </w:p>
        </w:tc>
        <w:tc>
          <w:tcPr>
            <w:tcW w:w="2416" w:type="dxa"/>
            <w:tcBorders>
              <w:top w:val="nil"/>
              <w:left w:val="nil"/>
              <w:bottom w:val="nil"/>
              <w:right w:val="nil"/>
            </w:tcBorders>
          </w:tcPr>
          <w:tbl>
            <w:tblPr>
              <w:tblW w:w="2200" w:type="dxa"/>
              <w:tblLook w:val="04A0"/>
            </w:tblPr>
            <w:tblGrid>
              <w:gridCol w:w="2200"/>
            </w:tblGrid>
            <w:tr w:rsidR="00101B43" w:rsidRPr="00101B43" w:rsidTr="00BA1D7F">
              <w:trPr>
                <w:trHeight w:val="300"/>
              </w:trPr>
              <w:tc>
                <w:tcPr>
                  <w:tcW w:w="2200" w:type="dxa"/>
                  <w:tcBorders>
                    <w:top w:val="nil"/>
                    <w:left w:val="nil"/>
                    <w:bottom w:val="nil"/>
                    <w:right w:val="nil"/>
                  </w:tcBorders>
                  <w:shd w:val="clear" w:color="auto" w:fill="auto"/>
                  <w:noWrap/>
                  <w:vAlign w:val="bottom"/>
                  <w:hideMark/>
                </w:tcPr>
                <w:p w:rsidR="00101B43" w:rsidRPr="00101B43" w:rsidRDefault="00FE4D66" w:rsidP="00101B43">
                  <w:pPr>
                    <w:spacing w:after="0" w:line="480" w:lineRule="auto"/>
                    <w:jc w:val="center"/>
                    <w:rPr>
                      <w:rFonts w:ascii="Arial" w:eastAsia="Times New Roman" w:hAnsi="Arial" w:cs="Arial"/>
                      <w:color w:val="000000"/>
                      <w:lang w:eastAsia="en-AU"/>
                    </w:rPr>
                  </w:pPr>
                  <w:r>
                    <w:rPr>
                      <w:rFonts w:ascii="Arial" w:eastAsia="Times New Roman" w:hAnsi="Arial" w:cs="Arial"/>
                      <w:color w:val="000000"/>
                      <w:lang w:eastAsia="en-AU"/>
                    </w:rPr>
                    <w:t>14.3 ;</w:t>
                  </w:r>
                  <w:r w:rsidR="00101B43" w:rsidRPr="00101B43">
                    <w:rPr>
                      <w:rFonts w:ascii="Arial" w:eastAsia="Times New Roman" w:hAnsi="Arial" w:cs="Arial"/>
                      <w:color w:val="000000"/>
                      <w:lang w:eastAsia="en-AU"/>
                    </w:rPr>
                    <w:t xml:space="preserve"> 3.3</w:t>
                  </w:r>
                </w:p>
              </w:tc>
            </w:tr>
          </w:tbl>
          <w:p w:rsidR="00101B43" w:rsidRPr="00101B43" w:rsidRDefault="00101B43" w:rsidP="00101B43">
            <w:pPr>
              <w:spacing w:line="480" w:lineRule="auto"/>
              <w:jc w:val="center"/>
              <w:rPr>
                <w:rFonts w:ascii="Arial" w:hAnsi="Arial" w:cs="Arial"/>
              </w:rPr>
            </w:pPr>
          </w:p>
        </w:tc>
        <w:tc>
          <w:tcPr>
            <w:tcW w:w="1718" w:type="dxa"/>
            <w:tcBorders>
              <w:top w:val="nil"/>
              <w:left w:val="nil"/>
              <w:bottom w:val="nil"/>
              <w:right w:val="nil"/>
            </w:tcBorders>
          </w:tcPr>
          <w:p w:rsidR="00101B43" w:rsidRPr="00101B43" w:rsidRDefault="00FE4D66" w:rsidP="00101B43">
            <w:pPr>
              <w:spacing w:line="480" w:lineRule="auto"/>
              <w:jc w:val="center"/>
              <w:rPr>
                <w:rFonts w:ascii="Arial" w:hAnsi="Arial" w:cs="Arial"/>
              </w:rPr>
            </w:pPr>
            <w:r>
              <w:rPr>
                <w:rFonts w:ascii="Arial" w:eastAsia="Times New Roman" w:hAnsi="Arial" w:cs="Arial"/>
                <w:color w:val="000000"/>
                <w:lang w:eastAsia="en-AU"/>
              </w:rPr>
              <w:t>13.7 ;</w:t>
            </w:r>
            <w:r w:rsidR="00101B43" w:rsidRPr="00101B43">
              <w:rPr>
                <w:rFonts w:ascii="Arial" w:eastAsia="Times New Roman" w:hAnsi="Arial" w:cs="Arial"/>
                <w:color w:val="000000"/>
                <w:lang w:eastAsia="en-AU"/>
              </w:rPr>
              <w:t xml:space="preserve"> 20</w:t>
            </w:r>
          </w:p>
        </w:tc>
        <w:tc>
          <w:tcPr>
            <w:tcW w:w="1715" w:type="dxa"/>
            <w:tcBorders>
              <w:top w:val="nil"/>
              <w:left w:val="nil"/>
              <w:bottom w:val="nil"/>
              <w:right w:val="nil"/>
            </w:tcBorders>
          </w:tcPr>
          <w:p w:rsidR="00101B43" w:rsidRPr="00101B43" w:rsidRDefault="00FE4D66" w:rsidP="00101B43">
            <w:pPr>
              <w:spacing w:line="480" w:lineRule="auto"/>
              <w:jc w:val="center"/>
              <w:rPr>
                <w:rFonts w:ascii="Arial" w:hAnsi="Arial" w:cs="Arial"/>
              </w:rPr>
            </w:pPr>
            <w:r>
              <w:rPr>
                <w:rFonts w:ascii="Arial" w:eastAsia="Times New Roman" w:hAnsi="Arial" w:cs="Arial"/>
                <w:color w:val="000000"/>
                <w:lang w:eastAsia="en-AU"/>
              </w:rPr>
              <w:t>9.1 ;</w:t>
            </w:r>
            <w:r w:rsidR="00101B43" w:rsidRPr="00101B43">
              <w:rPr>
                <w:rFonts w:ascii="Arial" w:eastAsia="Times New Roman" w:hAnsi="Arial" w:cs="Arial"/>
                <w:color w:val="000000"/>
                <w:lang w:eastAsia="en-AU"/>
              </w:rPr>
              <w:t xml:space="preserve"> 7.1</w:t>
            </w:r>
          </w:p>
        </w:tc>
        <w:tc>
          <w:tcPr>
            <w:tcW w:w="1717" w:type="dxa"/>
            <w:tcBorders>
              <w:top w:val="nil"/>
              <w:left w:val="nil"/>
              <w:bottom w:val="nil"/>
              <w:right w:val="nil"/>
            </w:tcBorders>
          </w:tcPr>
          <w:p w:rsidR="00101B43" w:rsidRPr="00101B43" w:rsidRDefault="00FE4D66" w:rsidP="00101B43">
            <w:pPr>
              <w:spacing w:line="480" w:lineRule="auto"/>
              <w:jc w:val="center"/>
              <w:rPr>
                <w:rFonts w:ascii="Arial" w:hAnsi="Arial" w:cs="Arial"/>
              </w:rPr>
            </w:pPr>
            <w:r>
              <w:rPr>
                <w:rFonts w:ascii="Arial" w:eastAsia="Times New Roman" w:hAnsi="Arial" w:cs="Arial"/>
                <w:color w:val="000000"/>
                <w:lang w:eastAsia="en-AU"/>
              </w:rPr>
              <w:t>0 ;</w:t>
            </w:r>
            <w:r w:rsidR="00101B43" w:rsidRPr="00101B43">
              <w:rPr>
                <w:rFonts w:ascii="Arial" w:eastAsia="Times New Roman" w:hAnsi="Arial" w:cs="Arial"/>
                <w:color w:val="000000"/>
                <w:lang w:eastAsia="en-AU"/>
              </w:rPr>
              <w:t xml:space="preserve"> 5.3</w:t>
            </w:r>
          </w:p>
        </w:tc>
      </w:tr>
      <w:tr w:rsidR="00101B43" w:rsidRPr="00101B43" w:rsidTr="00BA1D7F">
        <w:tc>
          <w:tcPr>
            <w:tcW w:w="1722" w:type="dxa"/>
            <w:tcBorders>
              <w:top w:val="nil"/>
              <w:left w:val="nil"/>
              <w:bottom w:val="nil"/>
              <w:right w:val="nil"/>
            </w:tcBorders>
          </w:tcPr>
          <w:p w:rsidR="00101B43" w:rsidRPr="00101B43" w:rsidRDefault="00101B43" w:rsidP="00101B43">
            <w:pPr>
              <w:spacing w:line="480" w:lineRule="auto"/>
              <w:jc w:val="center"/>
              <w:rPr>
                <w:rFonts w:ascii="Arial" w:hAnsi="Arial" w:cs="Arial"/>
              </w:rPr>
            </w:pPr>
            <w:r w:rsidRPr="00101B43">
              <w:rPr>
                <w:rFonts w:ascii="Arial" w:hAnsi="Arial" w:cs="Arial"/>
              </w:rPr>
              <w:t>2012</w:t>
            </w:r>
          </w:p>
        </w:tc>
        <w:tc>
          <w:tcPr>
            <w:tcW w:w="2416" w:type="dxa"/>
            <w:tcBorders>
              <w:top w:val="nil"/>
              <w:left w:val="nil"/>
              <w:bottom w:val="nil"/>
              <w:right w:val="nil"/>
            </w:tcBorders>
          </w:tcPr>
          <w:tbl>
            <w:tblPr>
              <w:tblW w:w="2200" w:type="dxa"/>
              <w:tblLook w:val="04A0"/>
            </w:tblPr>
            <w:tblGrid>
              <w:gridCol w:w="2200"/>
            </w:tblGrid>
            <w:tr w:rsidR="00101B43" w:rsidRPr="00101B43" w:rsidTr="00BA1D7F">
              <w:trPr>
                <w:trHeight w:val="300"/>
              </w:trPr>
              <w:tc>
                <w:tcPr>
                  <w:tcW w:w="2200" w:type="dxa"/>
                  <w:tcBorders>
                    <w:top w:val="nil"/>
                    <w:left w:val="nil"/>
                    <w:bottom w:val="nil"/>
                    <w:right w:val="nil"/>
                  </w:tcBorders>
                  <w:shd w:val="clear" w:color="auto" w:fill="auto"/>
                  <w:noWrap/>
                  <w:vAlign w:val="bottom"/>
                  <w:hideMark/>
                </w:tcPr>
                <w:p w:rsidR="00101B43" w:rsidRPr="00101B43" w:rsidRDefault="00FE4D66" w:rsidP="00101B43">
                  <w:pPr>
                    <w:spacing w:after="0" w:line="480" w:lineRule="auto"/>
                    <w:jc w:val="center"/>
                    <w:rPr>
                      <w:rFonts w:ascii="Arial" w:eastAsia="Times New Roman" w:hAnsi="Arial" w:cs="Arial"/>
                      <w:color w:val="000000"/>
                      <w:lang w:eastAsia="en-AU"/>
                    </w:rPr>
                  </w:pPr>
                  <w:r>
                    <w:rPr>
                      <w:rFonts w:ascii="Arial" w:eastAsia="Times New Roman" w:hAnsi="Arial" w:cs="Arial"/>
                      <w:color w:val="000000"/>
                      <w:lang w:eastAsia="en-AU"/>
                    </w:rPr>
                    <w:t>20 ;</w:t>
                  </w:r>
                  <w:r w:rsidR="00101B43" w:rsidRPr="00101B43">
                    <w:rPr>
                      <w:rFonts w:ascii="Arial" w:eastAsia="Times New Roman" w:hAnsi="Arial" w:cs="Arial"/>
                      <w:color w:val="000000"/>
                      <w:lang w:eastAsia="en-AU"/>
                    </w:rPr>
                    <w:t xml:space="preserve"> 6.9</w:t>
                  </w:r>
                </w:p>
              </w:tc>
            </w:tr>
          </w:tbl>
          <w:p w:rsidR="00101B43" w:rsidRPr="00101B43" w:rsidRDefault="00101B43" w:rsidP="00101B43">
            <w:pPr>
              <w:spacing w:line="480" w:lineRule="auto"/>
              <w:jc w:val="center"/>
              <w:rPr>
                <w:rFonts w:ascii="Arial" w:hAnsi="Arial" w:cs="Arial"/>
              </w:rPr>
            </w:pPr>
          </w:p>
        </w:tc>
        <w:tc>
          <w:tcPr>
            <w:tcW w:w="1718" w:type="dxa"/>
            <w:tcBorders>
              <w:top w:val="nil"/>
              <w:left w:val="nil"/>
              <w:bottom w:val="nil"/>
              <w:right w:val="nil"/>
            </w:tcBorders>
          </w:tcPr>
          <w:p w:rsidR="00101B43" w:rsidRPr="00101B43" w:rsidRDefault="00FE4D66" w:rsidP="00101B43">
            <w:pPr>
              <w:spacing w:line="480" w:lineRule="auto"/>
              <w:jc w:val="center"/>
              <w:rPr>
                <w:rFonts w:ascii="Arial" w:hAnsi="Arial" w:cs="Arial"/>
              </w:rPr>
            </w:pPr>
            <w:r>
              <w:rPr>
                <w:rFonts w:ascii="Arial" w:eastAsia="Times New Roman" w:hAnsi="Arial" w:cs="Arial"/>
                <w:color w:val="000000"/>
                <w:lang w:eastAsia="en-AU"/>
              </w:rPr>
              <w:t>9.5 ;</w:t>
            </w:r>
            <w:r w:rsidR="00101B43" w:rsidRPr="00101B43">
              <w:rPr>
                <w:rFonts w:ascii="Arial" w:eastAsia="Times New Roman" w:hAnsi="Arial" w:cs="Arial"/>
                <w:color w:val="000000"/>
                <w:lang w:eastAsia="en-AU"/>
              </w:rPr>
              <w:t xml:space="preserve"> 20</w:t>
            </w:r>
          </w:p>
        </w:tc>
        <w:tc>
          <w:tcPr>
            <w:tcW w:w="1715" w:type="dxa"/>
            <w:tcBorders>
              <w:top w:val="nil"/>
              <w:left w:val="nil"/>
              <w:bottom w:val="nil"/>
              <w:right w:val="nil"/>
            </w:tcBorders>
          </w:tcPr>
          <w:p w:rsidR="00101B43" w:rsidRPr="00101B43" w:rsidRDefault="00FE4D66" w:rsidP="00101B43">
            <w:pPr>
              <w:spacing w:line="480" w:lineRule="auto"/>
              <w:jc w:val="center"/>
              <w:rPr>
                <w:rFonts w:ascii="Arial" w:hAnsi="Arial" w:cs="Arial"/>
              </w:rPr>
            </w:pPr>
            <w:r>
              <w:rPr>
                <w:rFonts w:ascii="Arial" w:eastAsia="Times New Roman" w:hAnsi="Arial" w:cs="Arial"/>
                <w:color w:val="000000"/>
                <w:lang w:eastAsia="en-AU"/>
              </w:rPr>
              <w:t>8.3 ;</w:t>
            </w:r>
            <w:r w:rsidR="00101B43" w:rsidRPr="00101B43">
              <w:rPr>
                <w:rFonts w:ascii="Arial" w:eastAsia="Times New Roman" w:hAnsi="Arial" w:cs="Arial"/>
                <w:color w:val="000000"/>
                <w:lang w:eastAsia="en-AU"/>
              </w:rPr>
              <w:t xml:space="preserve"> 7.4</w:t>
            </w:r>
          </w:p>
        </w:tc>
        <w:tc>
          <w:tcPr>
            <w:tcW w:w="1717" w:type="dxa"/>
            <w:tcBorders>
              <w:top w:val="nil"/>
              <w:left w:val="nil"/>
              <w:bottom w:val="nil"/>
              <w:right w:val="nil"/>
            </w:tcBorders>
          </w:tcPr>
          <w:p w:rsidR="00101B43" w:rsidRPr="00101B43" w:rsidRDefault="00FE4D66" w:rsidP="00101B43">
            <w:pPr>
              <w:spacing w:line="480" w:lineRule="auto"/>
              <w:jc w:val="center"/>
              <w:rPr>
                <w:rFonts w:ascii="Arial" w:hAnsi="Arial" w:cs="Arial"/>
              </w:rPr>
            </w:pPr>
            <w:r>
              <w:rPr>
                <w:rFonts w:ascii="Arial" w:eastAsia="Times New Roman" w:hAnsi="Arial" w:cs="Arial"/>
                <w:color w:val="000000"/>
                <w:lang w:eastAsia="en-AU"/>
              </w:rPr>
              <w:t>5.6 ;</w:t>
            </w:r>
            <w:r w:rsidR="00101B43" w:rsidRPr="00101B43">
              <w:rPr>
                <w:rFonts w:ascii="Arial" w:eastAsia="Times New Roman" w:hAnsi="Arial" w:cs="Arial"/>
                <w:color w:val="000000"/>
                <w:lang w:eastAsia="en-AU"/>
              </w:rPr>
              <w:t xml:space="preserve"> 15.2</w:t>
            </w:r>
          </w:p>
        </w:tc>
      </w:tr>
      <w:tr w:rsidR="00101B43" w:rsidRPr="00101B43" w:rsidTr="00BA1D7F">
        <w:tc>
          <w:tcPr>
            <w:tcW w:w="1722" w:type="dxa"/>
            <w:tcBorders>
              <w:top w:val="nil"/>
              <w:left w:val="nil"/>
              <w:right w:val="nil"/>
            </w:tcBorders>
          </w:tcPr>
          <w:p w:rsidR="00101B43" w:rsidRPr="00101B43" w:rsidRDefault="00101B43" w:rsidP="00101B43">
            <w:pPr>
              <w:spacing w:line="480" w:lineRule="auto"/>
              <w:jc w:val="center"/>
              <w:rPr>
                <w:rFonts w:ascii="Arial" w:hAnsi="Arial" w:cs="Arial"/>
              </w:rPr>
            </w:pPr>
            <w:r w:rsidRPr="00101B43">
              <w:rPr>
                <w:rFonts w:ascii="Arial" w:hAnsi="Arial" w:cs="Arial"/>
              </w:rPr>
              <w:t>2013</w:t>
            </w:r>
          </w:p>
        </w:tc>
        <w:tc>
          <w:tcPr>
            <w:tcW w:w="2416" w:type="dxa"/>
            <w:tcBorders>
              <w:top w:val="nil"/>
              <w:left w:val="nil"/>
              <w:right w:val="nil"/>
            </w:tcBorders>
          </w:tcPr>
          <w:tbl>
            <w:tblPr>
              <w:tblW w:w="2200" w:type="dxa"/>
              <w:tblLook w:val="04A0"/>
            </w:tblPr>
            <w:tblGrid>
              <w:gridCol w:w="2200"/>
            </w:tblGrid>
            <w:tr w:rsidR="00101B43" w:rsidRPr="00101B43" w:rsidTr="00BA1D7F">
              <w:trPr>
                <w:trHeight w:val="300"/>
              </w:trPr>
              <w:tc>
                <w:tcPr>
                  <w:tcW w:w="2200" w:type="dxa"/>
                  <w:tcBorders>
                    <w:top w:val="nil"/>
                    <w:left w:val="nil"/>
                    <w:bottom w:val="nil"/>
                    <w:right w:val="nil"/>
                  </w:tcBorders>
                  <w:shd w:val="clear" w:color="auto" w:fill="auto"/>
                  <w:noWrap/>
                  <w:vAlign w:val="bottom"/>
                  <w:hideMark/>
                </w:tcPr>
                <w:p w:rsidR="00101B43" w:rsidRPr="00101B43" w:rsidRDefault="00FE4D66" w:rsidP="00101B43">
                  <w:pPr>
                    <w:spacing w:after="0" w:line="480" w:lineRule="auto"/>
                    <w:jc w:val="center"/>
                    <w:rPr>
                      <w:rFonts w:ascii="Arial" w:eastAsia="Times New Roman" w:hAnsi="Arial" w:cs="Arial"/>
                      <w:color w:val="000000"/>
                      <w:lang w:eastAsia="en-AU"/>
                    </w:rPr>
                  </w:pPr>
                  <w:r>
                    <w:rPr>
                      <w:rFonts w:ascii="Arial" w:eastAsia="Times New Roman" w:hAnsi="Arial" w:cs="Arial"/>
                      <w:color w:val="000000"/>
                      <w:lang w:eastAsia="en-AU"/>
                    </w:rPr>
                    <w:t>44.4 ;</w:t>
                  </w:r>
                  <w:r w:rsidR="00101B43" w:rsidRPr="00101B43">
                    <w:rPr>
                      <w:rFonts w:ascii="Arial" w:eastAsia="Times New Roman" w:hAnsi="Arial" w:cs="Arial"/>
                      <w:color w:val="000000"/>
                      <w:lang w:eastAsia="en-AU"/>
                    </w:rPr>
                    <w:t xml:space="preserve"> 12.1</w:t>
                  </w:r>
                </w:p>
              </w:tc>
            </w:tr>
          </w:tbl>
          <w:p w:rsidR="00101B43" w:rsidRPr="00101B43" w:rsidRDefault="00101B43" w:rsidP="00101B43">
            <w:pPr>
              <w:spacing w:line="480" w:lineRule="auto"/>
              <w:jc w:val="center"/>
              <w:rPr>
                <w:rFonts w:ascii="Arial" w:hAnsi="Arial" w:cs="Arial"/>
              </w:rPr>
            </w:pPr>
          </w:p>
        </w:tc>
        <w:tc>
          <w:tcPr>
            <w:tcW w:w="1718" w:type="dxa"/>
            <w:tcBorders>
              <w:top w:val="nil"/>
              <w:left w:val="nil"/>
              <w:right w:val="nil"/>
            </w:tcBorders>
          </w:tcPr>
          <w:p w:rsidR="00101B43" w:rsidRPr="00101B43" w:rsidRDefault="00FE4D66" w:rsidP="00101B43">
            <w:pPr>
              <w:spacing w:line="480" w:lineRule="auto"/>
              <w:jc w:val="center"/>
              <w:rPr>
                <w:rFonts w:ascii="Arial" w:hAnsi="Arial" w:cs="Arial"/>
              </w:rPr>
            </w:pPr>
            <w:r>
              <w:rPr>
                <w:rFonts w:ascii="Arial" w:eastAsia="Times New Roman" w:hAnsi="Arial" w:cs="Arial"/>
                <w:color w:val="000000"/>
                <w:lang w:eastAsia="en-AU"/>
              </w:rPr>
              <w:t>8.3 ;</w:t>
            </w:r>
            <w:r w:rsidR="00101B43" w:rsidRPr="00101B43">
              <w:rPr>
                <w:rFonts w:ascii="Arial" w:eastAsia="Times New Roman" w:hAnsi="Arial" w:cs="Arial"/>
                <w:color w:val="000000"/>
                <w:lang w:eastAsia="en-AU"/>
              </w:rPr>
              <w:t xml:space="preserve"> 20.7</w:t>
            </w:r>
          </w:p>
        </w:tc>
        <w:tc>
          <w:tcPr>
            <w:tcW w:w="1715" w:type="dxa"/>
            <w:tcBorders>
              <w:top w:val="nil"/>
              <w:left w:val="nil"/>
              <w:right w:val="nil"/>
            </w:tcBorders>
          </w:tcPr>
          <w:p w:rsidR="00101B43" w:rsidRPr="00101B43" w:rsidRDefault="00FE4D66" w:rsidP="00101B43">
            <w:pPr>
              <w:spacing w:line="480" w:lineRule="auto"/>
              <w:jc w:val="center"/>
              <w:rPr>
                <w:rFonts w:ascii="Arial" w:hAnsi="Arial" w:cs="Arial"/>
              </w:rPr>
            </w:pPr>
            <w:r>
              <w:rPr>
                <w:rFonts w:ascii="Arial" w:eastAsia="Times New Roman" w:hAnsi="Arial" w:cs="Arial"/>
                <w:color w:val="000000"/>
                <w:lang w:eastAsia="en-AU"/>
              </w:rPr>
              <w:t>22.9 ;</w:t>
            </w:r>
            <w:r w:rsidR="00101B43" w:rsidRPr="00101B43">
              <w:rPr>
                <w:rFonts w:ascii="Arial" w:eastAsia="Times New Roman" w:hAnsi="Arial" w:cs="Arial"/>
                <w:color w:val="000000"/>
                <w:lang w:eastAsia="en-AU"/>
              </w:rPr>
              <w:t xml:space="preserve"> 7.7</w:t>
            </w:r>
          </w:p>
        </w:tc>
        <w:tc>
          <w:tcPr>
            <w:tcW w:w="1717" w:type="dxa"/>
            <w:tcBorders>
              <w:top w:val="nil"/>
              <w:left w:val="nil"/>
              <w:right w:val="nil"/>
            </w:tcBorders>
          </w:tcPr>
          <w:p w:rsidR="00101B43" w:rsidRPr="00101B43" w:rsidRDefault="00FE4D66" w:rsidP="00101B43">
            <w:pPr>
              <w:spacing w:line="480" w:lineRule="auto"/>
              <w:jc w:val="center"/>
              <w:rPr>
                <w:rFonts w:ascii="Arial" w:hAnsi="Arial" w:cs="Arial"/>
              </w:rPr>
            </w:pPr>
            <w:r>
              <w:rPr>
                <w:rFonts w:ascii="Arial" w:eastAsia="Times New Roman" w:hAnsi="Arial" w:cs="Arial"/>
                <w:color w:val="000000"/>
                <w:lang w:eastAsia="en-AU"/>
              </w:rPr>
              <w:t>8.3 ;</w:t>
            </w:r>
            <w:r w:rsidR="00101B43" w:rsidRPr="00101B43">
              <w:rPr>
                <w:rFonts w:ascii="Arial" w:eastAsia="Times New Roman" w:hAnsi="Arial" w:cs="Arial"/>
                <w:color w:val="000000"/>
                <w:lang w:eastAsia="en-AU"/>
              </w:rPr>
              <w:t xml:space="preserve"> 14.7</w:t>
            </w:r>
          </w:p>
        </w:tc>
      </w:tr>
    </w:tbl>
    <w:p w:rsidR="00101B43" w:rsidRPr="00101B43" w:rsidRDefault="00101B43" w:rsidP="00101B43">
      <w:pPr>
        <w:spacing w:after="0" w:line="480" w:lineRule="auto"/>
        <w:jc w:val="both"/>
        <w:rPr>
          <w:rFonts w:ascii="Arial" w:hAnsi="Arial" w:cs="Arial"/>
        </w:rPr>
      </w:pPr>
    </w:p>
    <w:p w:rsidR="00101B43" w:rsidRPr="00101B43" w:rsidRDefault="00101B43" w:rsidP="00101B43">
      <w:pPr>
        <w:spacing w:after="0" w:line="480" w:lineRule="auto"/>
        <w:jc w:val="both"/>
        <w:rPr>
          <w:rFonts w:ascii="Arial" w:hAnsi="Arial" w:cs="Arial"/>
          <w:b/>
          <w:i/>
        </w:rPr>
      </w:pPr>
    </w:p>
    <w:p w:rsidR="00101B43" w:rsidRPr="00101B43" w:rsidRDefault="00101B43" w:rsidP="00101B43">
      <w:pPr>
        <w:spacing w:after="0" w:line="480" w:lineRule="auto"/>
        <w:jc w:val="both"/>
        <w:rPr>
          <w:rFonts w:ascii="Arial" w:hAnsi="Arial" w:cs="Arial"/>
        </w:rPr>
      </w:pPr>
      <w:r w:rsidRPr="00101B43">
        <w:rPr>
          <w:rFonts w:ascii="Arial" w:hAnsi="Arial" w:cs="Arial"/>
          <w:b/>
        </w:rPr>
        <w:t>Table S</w:t>
      </w:r>
      <w:ins w:id="13" w:author="David M. Kaplan" w:date="2016-08-16T16:13:00Z">
        <w:r w:rsidR="000826AD">
          <w:rPr>
            <w:rFonts w:ascii="Arial" w:hAnsi="Arial" w:cs="Arial"/>
            <w:b/>
          </w:rPr>
          <w:t>1.</w:t>
        </w:r>
      </w:ins>
      <w:r w:rsidRPr="00101B43">
        <w:rPr>
          <w:rFonts w:ascii="Arial" w:hAnsi="Arial" w:cs="Arial"/>
          <w:b/>
        </w:rPr>
        <w:t>2:</w:t>
      </w:r>
      <w:r w:rsidRPr="00101B43">
        <w:rPr>
          <w:rFonts w:ascii="Arial" w:hAnsi="Arial" w:cs="Arial"/>
          <w:b/>
          <w:i/>
        </w:rPr>
        <w:t xml:space="preserve"> </w:t>
      </w:r>
      <w:r w:rsidRPr="00101B43">
        <w:rPr>
          <w:rFonts w:ascii="Arial" w:hAnsi="Arial" w:cs="Arial"/>
          <w:i/>
        </w:rPr>
        <w:t>quarterly coverage (%) of Spanish trips by onboard observers</w:t>
      </w:r>
      <w:r w:rsidR="00BB12E7">
        <w:rPr>
          <w:rFonts w:ascii="Arial" w:hAnsi="Arial" w:cs="Arial"/>
          <w:i/>
        </w:rPr>
        <w:t xml:space="preserve"> </w:t>
      </w:r>
      <w:del w:id="14" w:author="manu" w:date="2016-08-25T16:07:00Z">
        <w:r w:rsidR="00BB12E7" w:rsidDel="00B80822">
          <w:rPr>
            <w:rFonts w:ascii="Arial" w:hAnsi="Arial" w:cs="Arial"/>
            <w:i/>
          </w:rPr>
          <w:delText xml:space="preserve"> </w:delText>
        </w:r>
      </w:del>
      <w:r w:rsidR="00BB12E7">
        <w:rPr>
          <w:rFonts w:ascii="Arial" w:hAnsi="Arial" w:cs="Arial"/>
          <w:i/>
        </w:rPr>
        <w:t>in the Indian Ocean</w:t>
      </w:r>
    </w:p>
    <w:tbl>
      <w:tblPr>
        <w:tblW w:w="8848" w:type="dxa"/>
        <w:tblInd w:w="56" w:type="dxa"/>
        <w:tblCellMar>
          <w:left w:w="70" w:type="dxa"/>
          <w:right w:w="70" w:type="dxa"/>
        </w:tblCellMar>
        <w:tblLook w:val="04A0"/>
      </w:tblPr>
      <w:tblGrid>
        <w:gridCol w:w="1715"/>
        <w:gridCol w:w="2552"/>
        <w:gridCol w:w="1701"/>
        <w:gridCol w:w="1440"/>
        <w:gridCol w:w="1440"/>
      </w:tblGrid>
      <w:tr w:rsidR="00101B43" w:rsidRPr="00101B43" w:rsidTr="00BA1D7F">
        <w:trPr>
          <w:trHeight w:val="300"/>
        </w:trPr>
        <w:tc>
          <w:tcPr>
            <w:tcW w:w="1715" w:type="dxa"/>
            <w:tcBorders>
              <w:top w:val="single" w:sz="4" w:space="0" w:color="auto"/>
              <w:left w:val="nil"/>
              <w:bottom w:val="single" w:sz="4" w:space="0" w:color="auto"/>
              <w:right w:val="nil"/>
            </w:tcBorders>
            <w:shd w:val="clear" w:color="auto" w:fill="auto"/>
            <w:noWrap/>
            <w:vAlign w:val="bottom"/>
            <w:hideMark/>
          </w:tcPr>
          <w:p w:rsidR="00101B43" w:rsidRPr="00101B43" w:rsidRDefault="00101B43" w:rsidP="00101B43">
            <w:pPr>
              <w:spacing w:after="0" w:line="480" w:lineRule="auto"/>
              <w:jc w:val="center"/>
              <w:rPr>
                <w:rFonts w:ascii="Arial" w:eastAsia="Times New Roman" w:hAnsi="Arial" w:cs="Arial"/>
                <w:b/>
                <w:color w:val="000000"/>
              </w:rPr>
            </w:pPr>
            <w:r w:rsidRPr="00101B43">
              <w:rPr>
                <w:rFonts w:ascii="Arial" w:eastAsia="Times New Roman" w:hAnsi="Arial" w:cs="Arial"/>
                <w:b/>
                <w:color w:val="000000"/>
              </w:rPr>
              <w:t>Year</w:t>
            </w:r>
          </w:p>
        </w:tc>
        <w:tc>
          <w:tcPr>
            <w:tcW w:w="2552" w:type="dxa"/>
            <w:tcBorders>
              <w:top w:val="single" w:sz="4" w:space="0" w:color="auto"/>
              <w:left w:val="nil"/>
              <w:bottom w:val="single" w:sz="4" w:space="0" w:color="auto"/>
              <w:right w:val="nil"/>
            </w:tcBorders>
            <w:shd w:val="clear" w:color="auto" w:fill="auto"/>
            <w:noWrap/>
            <w:vAlign w:val="bottom"/>
            <w:hideMark/>
          </w:tcPr>
          <w:p w:rsidR="00101B43" w:rsidRPr="00101B43" w:rsidRDefault="00101B43" w:rsidP="00101B43">
            <w:pPr>
              <w:spacing w:after="0" w:line="480" w:lineRule="auto"/>
              <w:jc w:val="center"/>
              <w:rPr>
                <w:rFonts w:ascii="Arial" w:eastAsia="Times New Roman" w:hAnsi="Arial" w:cs="Arial"/>
                <w:b/>
                <w:color w:val="000000"/>
              </w:rPr>
            </w:pPr>
            <w:r w:rsidRPr="00101B43">
              <w:rPr>
                <w:rFonts w:ascii="Arial" w:eastAsia="Times New Roman" w:hAnsi="Arial" w:cs="Arial"/>
                <w:b/>
                <w:color w:val="000000"/>
              </w:rPr>
              <w:t>Jan-Mar</w:t>
            </w:r>
          </w:p>
        </w:tc>
        <w:tc>
          <w:tcPr>
            <w:tcW w:w="1701" w:type="dxa"/>
            <w:tcBorders>
              <w:top w:val="single" w:sz="4" w:space="0" w:color="auto"/>
              <w:left w:val="nil"/>
              <w:bottom w:val="single" w:sz="4" w:space="0" w:color="auto"/>
              <w:right w:val="nil"/>
            </w:tcBorders>
            <w:shd w:val="clear" w:color="auto" w:fill="auto"/>
            <w:noWrap/>
            <w:vAlign w:val="bottom"/>
            <w:hideMark/>
          </w:tcPr>
          <w:p w:rsidR="00101B43" w:rsidRPr="00101B43" w:rsidRDefault="00101B43" w:rsidP="00101B43">
            <w:pPr>
              <w:spacing w:after="0" w:line="480" w:lineRule="auto"/>
              <w:jc w:val="center"/>
              <w:rPr>
                <w:rFonts w:ascii="Arial" w:eastAsia="Times New Roman" w:hAnsi="Arial" w:cs="Arial"/>
                <w:b/>
                <w:color w:val="000000"/>
              </w:rPr>
            </w:pPr>
            <w:r w:rsidRPr="00101B43">
              <w:rPr>
                <w:rFonts w:ascii="Arial" w:eastAsia="Times New Roman" w:hAnsi="Arial" w:cs="Arial"/>
                <w:b/>
                <w:color w:val="000000"/>
              </w:rPr>
              <w:t>Apr-Jun</w:t>
            </w:r>
          </w:p>
        </w:tc>
        <w:tc>
          <w:tcPr>
            <w:tcW w:w="1440" w:type="dxa"/>
            <w:tcBorders>
              <w:top w:val="single" w:sz="4" w:space="0" w:color="auto"/>
              <w:left w:val="nil"/>
              <w:bottom w:val="single" w:sz="4" w:space="0" w:color="auto"/>
              <w:right w:val="nil"/>
            </w:tcBorders>
            <w:shd w:val="clear" w:color="auto" w:fill="auto"/>
            <w:noWrap/>
            <w:vAlign w:val="bottom"/>
            <w:hideMark/>
          </w:tcPr>
          <w:p w:rsidR="00101B43" w:rsidRPr="00101B43" w:rsidRDefault="00101B43" w:rsidP="00101B43">
            <w:pPr>
              <w:spacing w:after="0" w:line="480" w:lineRule="auto"/>
              <w:jc w:val="center"/>
              <w:rPr>
                <w:rFonts w:ascii="Arial" w:eastAsia="Times New Roman" w:hAnsi="Arial" w:cs="Arial"/>
                <w:b/>
                <w:color w:val="000000"/>
              </w:rPr>
            </w:pPr>
            <w:r w:rsidRPr="00101B43">
              <w:rPr>
                <w:rFonts w:ascii="Arial" w:eastAsia="Times New Roman" w:hAnsi="Arial" w:cs="Arial"/>
                <w:b/>
                <w:color w:val="000000"/>
              </w:rPr>
              <w:t>Jul-Sep</w:t>
            </w:r>
          </w:p>
        </w:tc>
        <w:tc>
          <w:tcPr>
            <w:tcW w:w="1440" w:type="dxa"/>
            <w:tcBorders>
              <w:top w:val="single" w:sz="4" w:space="0" w:color="auto"/>
              <w:left w:val="nil"/>
              <w:bottom w:val="single" w:sz="4" w:space="0" w:color="auto"/>
              <w:right w:val="nil"/>
            </w:tcBorders>
            <w:shd w:val="clear" w:color="auto" w:fill="auto"/>
            <w:noWrap/>
            <w:vAlign w:val="bottom"/>
            <w:hideMark/>
          </w:tcPr>
          <w:p w:rsidR="00101B43" w:rsidRPr="00101B43" w:rsidRDefault="00101B43" w:rsidP="00101B43">
            <w:pPr>
              <w:spacing w:after="0" w:line="480" w:lineRule="auto"/>
              <w:jc w:val="center"/>
              <w:rPr>
                <w:rFonts w:ascii="Arial" w:eastAsia="Times New Roman" w:hAnsi="Arial" w:cs="Arial"/>
                <w:b/>
                <w:color w:val="000000"/>
              </w:rPr>
            </w:pPr>
            <w:r w:rsidRPr="00101B43">
              <w:rPr>
                <w:rFonts w:ascii="Arial" w:eastAsia="Times New Roman" w:hAnsi="Arial" w:cs="Arial"/>
                <w:b/>
                <w:color w:val="000000"/>
              </w:rPr>
              <w:t>Oct-Dec</w:t>
            </w:r>
          </w:p>
        </w:tc>
      </w:tr>
      <w:tr w:rsidR="00101B43" w:rsidRPr="00101B43" w:rsidTr="00BA1D7F">
        <w:trPr>
          <w:trHeight w:val="300"/>
        </w:trPr>
        <w:tc>
          <w:tcPr>
            <w:tcW w:w="1715" w:type="dxa"/>
            <w:tcBorders>
              <w:top w:val="nil"/>
              <w:left w:val="nil"/>
              <w:bottom w:val="nil"/>
              <w:right w:val="nil"/>
            </w:tcBorders>
            <w:shd w:val="clear" w:color="auto" w:fill="auto"/>
            <w:noWrap/>
            <w:vAlign w:val="bottom"/>
            <w:hideMark/>
          </w:tcPr>
          <w:p w:rsidR="00101B43" w:rsidRPr="00101B43" w:rsidRDefault="00101B43" w:rsidP="00101B43">
            <w:pPr>
              <w:spacing w:after="0" w:line="480" w:lineRule="auto"/>
              <w:jc w:val="center"/>
              <w:rPr>
                <w:rFonts w:ascii="Arial" w:eastAsia="Times New Roman" w:hAnsi="Arial" w:cs="Arial"/>
                <w:color w:val="000000"/>
              </w:rPr>
            </w:pPr>
            <w:r w:rsidRPr="00101B43">
              <w:rPr>
                <w:rFonts w:ascii="Arial" w:eastAsia="Times New Roman" w:hAnsi="Arial" w:cs="Arial"/>
                <w:color w:val="000000"/>
              </w:rPr>
              <w:t>2007</w:t>
            </w:r>
          </w:p>
        </w:tc>
        <w:tc>
          <w:tcPr>
            <w:tcW w:w="2552" w:type="dxa"/>
            <w:tcBorders>
              <w:top w:val="nil"/>
              <w:left w:val="nil"/>
              <w:bottom w:val="nil"/>
              <w:right w:val="nil"/>
            </w:tcBorders>
            <w:shd w:val="clear" w:color="auto" w:fill="auto"/>
            <w:noWrap/>
            <w:vAlign w:val="bottom"/>
            <w:hideMark/>
          </w:tcPr>
          <w:p w:rsidR="00101B43" w:rsidRPr="00101B43" w:rsidRDefault="00101B43" w:rsidP="00101B43">
            <w:pPr>
              <w:spacing w:after="0" w:line="480" w:lineRule="auto"/>
              <w:jc w:val="center"/>
              <w:rPr>
                <w:rFonts w:ascii="Arial" w:eastAsia="Times New Roman" w:hAnsi="Arial" w:cs="Arial"/>
                <w:color w:val="000000"/>
              </w:rPr>
            </w:pPr>
            <w:r w:rsidRPr="00101B43">
              <w:rPr>
                <w:rFonts w:ascii="Arial" w:eastAsia="Times New Roman" w:hAnsi="Arial" w:cs="Arial"/>
                <w:color w:val="000000"/>
              </w:rPr>
              <w:t>0.0</w:t>
            </w:r>
          </w:p>
        </w:tc>
        <w:tc>
          <w:tcPr>
            <w:tcW w:w="1701" w:type="dxa"/>
            <w:tcBorders>
              <w:top w:val="nil"/>
              <w:left w:val="nil"/>
              <w:bottom w:val="nil"/>
              <w:right w:val="nil"/>
            </w:tcBorders>
            <w:shd w:val="clear" w:color="auto" w:fill="auto"/>
            <w:noWrap/>
            <w:vAlign w:val="bottom"/>
            <w:hideMark/>
          </w:tcPr>
          <w:p w:rsidR="00101B43" w:rsidRPr="00101B43" w:rsidRDefault="00101B43" w:rsidP="00101B43">
            <w:pPr>
              <w:spacing w:after="0" w:line="480" w:lineRule="auto"/>
              <w:jc w:val="center"/>
              <w:rPr>
                <w:rFonts w:ascii="Arial" w:eastAsia="Times New Roman" w:hAnsi="Arial" w:cs="Arial"/>
                <w:color w:val="000000"/>
              </w:rPr>
            </w:pPr>
            <w:r w:rsidRPr="00101B43">
              <w:rPr>
                <w:rFonts w:ascii="Arial" w:eastAsia="Times New Roman" w:hAnsi="Arial" w:cs="Arial"/>
                <w:color w:val="000000"/>
              </w:rPr>
              <w:t>9.8</w:t>
            </w:r>
          </w:p>
        </w:tc>
        <w:tc>
          <w:tcPr>
            <w:tcW w:w="1440" w:type="dxa"/>
            <w:tcBorders>
              <w:top w:val="nil"/>
              <w:left w:val="nil"/>
              <w:bottom w:val="nil"/>
              <w:right w:val="nil"/>
            </w:tcBorders>
            <w:shd w:val="clear" w:color="auto" w:fill="auto"/>
            <w:noWrap/>
            <w:vAlign w:val="bottom"/>
            <w:hideMark/>
          </w:tcPr>
          <w:p w:rsidR="00101B43" w:rsidRPr="00101B43" w:rsidRDefault="00101B43" w:rsidP="00101B43">
            <w:pPr>
              <w:spacing w:after="0" w:line="480" w:lineRule="auto"/>
              <w:jc w:val="center"/>
              <w:rPr>
                <w:rFonts w:ascii="Arial" w:eastAsia="Times New Roman" w:hAnsi="Arial" w:cs="Arial"/>
                <w:color w:val="000000"/>
              </w:rPr>
            </w:pPr>
            <w:r w:rsidRPr="00101B43">
              <w:rPr>
                <w:rFonts w:ascii="Arial" w:eastAsia="Times New Roman" w:hAnsi="Arial" w:cs="Arial"/>
                <w:color w:val="000000"/>
              </w:rPr>
              <w:t>15.2</w:t>
            </w:r>
          </w:p>
        </w:tc>
        <w:tc>
          <w:tcPr>
            <w:tcW w:w="1440" w:type="dxa"/>
            <w:tcBorders>
              <w:top w:val="nil"/>
              <w:left w:val="nil"/>
              <w:bottom w:val="nil"/>
              <w:right w:val="nil"/>
            </w:tcBorders>
            <w:shd w:val="clear" w:color="auto" w:fill="auto"/>
            <w:noWrap/>
            <w:vAlign w:val="bottom"/>
            <w:hideMark/>
          </w:tcPr>
          <w:p w:rsidR="00101B43" w:rsidRPr="00101B43" w:rsidRDefault="00101B43" w:rsidP="00101B43">
            <w:pPr>
              <w:spacing w:after="0" w:line="480" w:lineRule="auto"/>
              <w:jc w:val="center"/>
              <w:rPr>
                <w:rFonts w:ascii="Arial" w:eastAsia="Times New Roman" w:hAnsi="Arial" w:cs="Arial"/>
                <w:color w:val="000000"/>
              </w:rPr>
            </w:pPr>
            <w:r w:rsidRPr="00101B43">
              <w:rPr>
                <w:rFonts w:ascii="Arial" w:eastAsia="Times New Roman" w:hAnsi="Arial" w:cs="Arial"/>
                <w:color w:val="000000"/>
              </w:rPr>
              <w:t>14.0</w:t>
            </w:r>
          </w:p>
        </w:tc>
      </w:tr>
      <w:tr w:rsidR="00101B43" w:rsidRPr="00101B43" w:rsidTr="00BA1D7F">
        <w:trPr>
          <w:trHeight w:val="300"/>
        </w:trPr>
        <w:tc>
          <w:tcPr>
            <w:tcW w:w="1715" w:type="dxa"/>
            <w:tcBorders>
              <w:top w:val="nil"/>
              <w:left w:val="nil"/>
              <w:bottom w:val="nil"/>
              <w:right w:val="nil"/>
            </w:tcBorders>
            <w:shd w:val="clear" w:color="auto" w:fill="auto"/>
            <w:noWrap/>
            <w:vAlign w:val="bottom"/>
            <w:hideMark/>
          </w:tcPr>
          <w:p w:rsidR="00101B43" w:rsidRPr="00101B43" w:rsidRDefault="00101B43" w:rsidP="00101B43">
            <w:pPr>
              <w:spacing w:after="0" w:line="480" w:lineRule="auto"/>
              <w:jc w:val="center"/>
              <w:rPr>
                <w:rFonts w:ascii="Arial" w:eastAsia="Times New Roman" w:hAnsi="Arial" w:cs="Arial"/>
                <w:color w:val="000000"/>
              </w:rPr>
            </w:pPr>
            <w:r w:rsidRPr="00101B43">
              <w:rPr>
                <w:rFonts w:ascii="Arial" w:eastAsia="Times New Roman" w:hAnsi="Arial" w:cs="Arial"/>
                <w:color w:val="000000"/>
              </w:rPr>
              <w:t>2008</w:t>
            </w:r>
          </w:p>
        </w:tc>
        <w:tc>
          <w:tcPr>
            <w:tcW w:w="2552" w:type="dxa"/>
            <w:tcBorders>
              <w:top w:val="nil"/>
              <w:left w:val="nil"/>
              <w:bottom w:val="nil"/>
              <w:right w:val="nil"/>
            </w:tcBorders>
            <w:shd w:val="clear" w:color="auto" w:fill="auto"/>
            <w:noWrap/>
            <w:vAlign w:val="bottom"/>
            <w:hideMark/>
          </w:tcPr>
          <w:p w:rsidR="00101B43" w:rsidRPr="00101B43" w:rsidRDefault="00101B43" w:rsidP="00101B43">
            <w:pPr>
              <w:spacing w:after="0" w:line="480" w:lineRule="auto"/>
              <w:jc w:val="center"/>
              <w:rPr>
                <w:rFonts w:ascii="Arial" w:eastAsia="Times New Roman" w:hAnsi="Arial" w:cs="Arial"/>
                <w:color w:val="000000"/>
              </w:rPr>
            </w:pPr>
            <w:r w:rsidRPr="00101B43">
              <w:rPr>
                <w:rFonts w:ascii="Arial" w:eastAsia="Times New Roman" w:hAnsi="Arial" w:cs="Arial"/>
                <w:color w:val="000000"/>
              </w:rPr>
              <w:t>5.0</w:t>
            </w:r>
          </w:p>
        </w:tc>
        <w:tc>
          <w:tcPr>
            <w:tcW w:w="1701" w:type="dxa"/>
            <w:tcBorders>
              <w:top w:val="nil"/>
              <w:left w:val="nil"/>
              <w:bottom w:val="nil"/>
              <w:right w:val="nil"/>
            </w:tcBorders>
            <w:shd w:val="clear" w:color="auto" w:fill="auto"/>
            <w:noWrap/>
            <w:vAlign w:val="bottom"/>
            <w:hideMark/>
          </w:tcPr>
          <w:p w:rsidR="00101B43" w:rsidRPr="00101B43" w:rsidRDefault="00101B43" w:rsidP="00101B43">
            <w:pPr>
              <w:spacing w:after="0" w:line="480" w:lineRule="auto"/>
              <w:jc w:val="center"/>
              <w:rPr>
                <w:rFonts w:ascii="Arial" w:eastAsia="Times New Roman" w:hAnsi="Arial" w:cs="Arial"/>
                <w:color w:val="000000"/>
              </w:rPr>
            </w:pPr>
            <w:r w:rsidRPr="00101B43">
              <w:rPr>
                <w:rFonts w:ascii="Arial" w:eastAsia="Times New Roman" w:hAnsi="Arial" w:cs="Arial"/>
                <w:color w:val="000000"/>
              </w:rPr>
              <w:t>7.0</w:t>
            </w:r>
          </w:p>
        </w:tc>
        <w:tc>
          <w:tcPr>
            <w:tcW w:w="1440" w:type="dxa"/>
            <w:tcBorders>
              <w:top w:val="nil"/>
              <w:left w:val="nil"/>
              <w:bottom w:val="nil"/>
              <w:right w:val="nil"/>
            </w:tcBorders>
            <w:shd w:val="clear" w:color="auto" w:fill="auto"/>
            <w:noWrap/>
            <w:vAlign w:val="bottom"/>
            <w:hideMark/>
          </w:tcPr>
          <w:p w:rsidR="00101B43" w:rsidRPr="00101B43" w:rsidRDefault="00101B43" w:rsidP="00101B43">
            <w:pPr>
              <w:spacing w:after="0" w:line="480" w:lineRule="auto"/>
              <w:jc w:val="center"/>
              <w:rPr>
                <w:rFonts w:ascii="Arial" w:eastAsia="Times New Roman" w:hAnsi="Arial" w:cs="Arial"/>
                <w:color w:val="000000"/>
              </w:rPr>
            </w:pPr>
            <w:r w:rsidRPr="00101B43">
              <w:rPr>
                <w:rFonts w:ascii="Arial" w:eastAsia="Times New Roman" w:hAnsi="Arial" w:cs="Arial"/>
                <w:color w:val="000000"/>
              </w:rPr>
              <w:t>10.0</w:t>
            </w:r>
          </w:p>
        </w:tc>
        <w:tc>
          <w:tcPr>
            <w:tcW w:w="1440" w:type="dxa"/>
            <w:tcBorders>
              <w:top w:val="nil"/>
              <w:left w:val="nil"/>
              <w:bottom w:val="nil"/>
              <w:right w:val="nil"/>
            </w:tcBorders>
            <w:shd w:val="clear" w:color="auto" w:fill="auto"/>
            <w:noWrap/>
            <w:vAlign w:val="bottom"/>
            <w:hideMark/>
          </w:tcPr>
          <w:p w:rsidR="00101B43" w:rsidRPr="00101B43" w:rsidRDefault="00101B43" w:rsidP="00101B43">
            <w:pPr>
              <w:spacing w:after="0" w:line="480" w:lineRule="auto"/>
              <w:jc w:val="center"/>
              <w:rPr>
                <w:rFonts w:ascii="Arial" w:eastAsia="Times New Roman" w:hAnsi="Arial" w:cs="Arial"/>
                <w:color w:val="000000"/>
              </w:rPr>
            </w:pPr>
            <w:r w:rsidRPr="00101B43">
              <w:rPr>
                <w:rFonts w:ascii="Arial" w:eastAsia="Times New Roman" w:hAnsi="Arial" w:cs="Arial"/>
                <w:color w:val="000000"/>
              </w:rPr>
              <w:t>12.2</w:t>
            </w:r>
          </w:p>
        </w:tc>
      </w:tr>
      <w:tr w:rsidR="00101B43" w:rsidRPr="00101B43" w:rsidTr="00BA1D7F">
        <w:trPr>
          <w:trHeight w:val="300"/>
        </w:trPr>
        <w:tc>
          <w:tcPr>
            <w:tcW w:w="1715" w:type="dxa"/>
            <w:tcBorders>
              <w:top w:val="nil"/>
              <w:left w:val="nil"/>
              <w:bottom w:val="nil"/>
              <w:right w:val="nil"/>
            </w:tcBorders>
            <w:shd w:val="clear" w:color="auto" w:fill="auto"/>
            <w:noWrap/>
            <w:vAlign w:val="bottom"/>
            <w:hideMark/>
          </w:tcPr>
          <w:p w:rsidR="00101B43" w:rsidRPr="00101B43" w:rsidRDefault="00101B43" w:rsidP="00101B43">
            <w:pPr>
              <w:spacing w:after="0" w:line="480" w:lineRule="auto"/>
              <w:jc w:val="center"/>
              <w:rPr>
                <w:rFonts w:ascii="Arial" w:eastAsia="Times New Roman" w:hAnsi="Arial" w:cs="Arial"/>
                <w:color w:val="000000"/>
              </w:rPr>
            </w:pPr>
            <w:r w:rsidRPr="00101B43">
              <w:rPr>
                <w:rFonts w:ascii="Arial" w:eastAsia="Times New Roman" w:hAnsi="Arial" w:cs="Arial"/>
                <w:color w:val="000000"/>
              </w:rPr>
              <w:t>2009</w:t>
            </w:r>
          </w:p>
        </w:tc>
        <w:tc>
          <w:tcPr>
            <w:tcW w:w="2552" w:type="dxa"/>
            <w:tcBorders>
              <w:top w:val="nil"/>
              <w:left w:val="nil"/>
              <w:bottom w:val="nil"/>
              <w:right w:val="nil"/>
            </w:tcBorders>
            <w:shd w:val="clear" w:color="auto" w:fill="auto"/>
            <w:noWrap/>
            <w:vAlign w:val="bottom"/>
            <w:hideMark/>
          </w:tcPr>
          <w:p w:rsidR="00101B43" w:rsidRPr="00101B43" w:rsidRDefault="00101B43" w:rsidP="00101B43">
            <w:pPr>
              <w:spacing w:after="0" w:line="480" w:lineRule="auto"/>
              <w:jc w:val="center"/>
              <w:rPr>
                <w:rFonts w:ascii="Arial" w:eastAsia="Times New Roman" w:hAnsi="Arial" w:cs="Arial"/>
                <w:color w:val="000000"/>
              </w:rPr>
            </w:pPr>
            <w:r w:rsidRPr="00101B43">
              <w:rPr>
                <w:rFonts w:ascii="Arial" w:eastAsia="Times New Roman" w:hAnsi="Arial" w:cs="Arial"/>
                <w:color w:val="000000"/>
              </w:rPr>
              <w:t>4.8</w:t>
            </w:r>
          </w:p>
        </w:tc>
        <w:tc>
          <w:tcPr>
            <w:tcW w:w="1701" w:type="dxa"/>
            <w:tcBorders>
              <w:top w:val="nil"/>
              <w:left w:val="nil"/>
              <w:bottom w:val="nil"/>
              <w:right w:val="nil"/>
            </w:tcBorders>
            <w:shd w:val="clear" w:color="auto" w:fill="auto"/>
            <w:noWrap/>
            <w:vAlign w:val="bottom"/>
            <w:hideMark/>
          </w:tcPr>
          <w:p w:rsidR="00101B43" w:rsidRPr="00101B43" w:rsidRDefault="00101B43" w:rsidP="00101B43">
            <w:pPr>
              <w:spacing w:after="0" w:line="480" w:lineRule="auto"/>
              <w:jc w:val="center"/>
              <w:rPr>
                <w:rFonts w:ascii="Arial" w:eastAsia="Times New Roman" w:hAnsi="Arial" w:cs="Arial"/>
                <w:color w:val="000000"/>
              </w:rPr>
            </w:pPr>
            <w:r w:rsidRPr="00101B43">
              <w:rPr>
                <w:rFonts w:ascii="Arial" w:eastAsia="Times New Roman" w:hAnsi="Arial" w:cs="Arial"/>
                <w:color w:val="000000"/>
              </w:rPr>
              <w:t>2.9</w:t>
            </w:r>
          </w:p>
        </w:tc>
        <w:tc>
          <w:tcPr>
            <w:tcW w:w="1440" w:type="dxa"/>
            <w:tcBorders>
              <w:top w:val="nil"/>
              <w:left w:val="nil"/>
              <w:bottom w:val="nil"/>
              <w:right w:val="nil"/>
            </w:tcBorders>
            <w:shd w:val="clear" w:color="auto" w:fill="auto"/>
            <w:noWrap/>
            <w:vAlign w:val="bottom"/>
            <w:hideMark/>
          </w:tcPr>
          <w:p w:rsidR="00101B43" w:rsidRPr="00101B43" w:rsidRDefault="00101B43" w:rsidP="00101B43">
            <w:pPr>
              <w:spacing w:after="0" w:line="480" w:lineRule="auto"/>
              <w:jc w:val="center"/>
              <w:rPr>
                <w:rFonts w:ascii="Arial" w:eastAsia="Times New Roman" w:hAnsi="Arial" w:cs="Arial"/>
                <w:color w:val="000000"/>
              </w:rPr>
            </w:pPr>
            <w:r w:rsidRPr="00101B43">
              <w:rPr>
                <w:rFonts w:ascii="Arial" w:eastAsia="Times New Roman" w:hAnsi="Arial" w:cs="Arial"/>
                <w:color w:val="000000"/>
              </w:rPr>
              <w:t>3.0</w:t>
            </w:r>
          </w:p>
        </w:tc>
        <w:tc>
          <w:tcPr>
            <w:tcW w:w="1440" w:type="dxa"/>
            <w:tcBorders>
              <w:top w:val="nil"/>
              <w:left w:val="nil"/>
              <w:bottom w:val="nil"/>
              <w:right w:val="nil"/>
            </w:tcBorders>
            <w:shd w:val="clear" w:color="auto" w:fill="auto"/>
            <w:noWrap/>
            <w:vAlign w:val="bottom"/>
            <w:hideMark/>
          </w:tcPr>
          <w:p w:rsidR="00101B43" w:rsidRPr="00101B43" w:rsidRDefault="00101B43" w:rsidP="00101B43">
            <w:pPr>
              <w:spacing w:after="0" w:line="480" w:lineRule="auto"/>
              <w:jc w:val="center"/>
              <w:rPr>
                <w:rFonts w:ascii="Arial" w:eastAsia="Times New Roman" w:hAnsi="Arial" w:cs="Arial"/>
                <w:color w:val="000000"/>
              </w:rPr>
            </w:pPr>
            <w:r w:rsidRPr="00101B43">
              <w:rPr>
                <w:rFonts w:ascii="Arial" w:eastAsia="Times New Roman" w:hAnsi="Arial" w:cs="Arial"/>
                <w:color w:val="000000"/>
              </w:rPr>
              <w:t>0.0</w:t>
            </w:r>
          </w:p>
        </w:tc>
      </w:tr>
      <w:tr w:rsidR="00101B43" w:rsidRPr="00101B43" w:rsidTr="00BA1D7F">
        <w:trPr>
          <w:trHeight w:val="300"/>
        </w:trPr>
        <w:tc>
          <w:tcPr>
            <w:tcW w:w="1715" w:type="dxa"/>
            <w:tcBorders>
              <w:top w:val="nil"/>
              <w:left w:val="nil"/>
              <w:bottom w:val="nil"/>
              <w:right w:val="nil"/>
            </w:tcBorders>
            <w:shd w:val="clear" w:color="auto" w:fill="auto"/>
            <w:noWrap/>
            <w:vAlign w:val="bottom"/>
            <w:hideMark/>
          </w:tcPr>
          <w:p w:rsidR="00101B43" w:rsidRPr="00101B43" w:rsidRDefault="00101B43" w:rsidP="00101B43">
            <w:pPr>
              <w:spacing w:after="0" w:line="480" w:lineRule="auto"/>
              <w:jc w:val="center"/>
              <w:rPr>
                <w:rFonts w:ascii="Arial" w:eastAsia="Times New Roman" w:hAnsi="Arial" w:cs="Arial"/>
                <w:color w:val="000000"/>
              </w:rPr>
            </w:pPr>
            <w:r w:rsidRPr="00101B43">
              <w:rPr>
                <w:rFonts w:ascii="Arial" w:eastAsia="Times New Roman" w:hAnsi="Arial" w:cs="Arial"/>
                <w:color w:val="000000"/>
              </w:rPr>
              <w:t>2010</w:t>
            </w:r>
          </w:p>
        </w:tc>
        <w:tc>
          <w:tcPr>
            <w:tcW w:w="2552" w:type="dxa"/>
            <w:tcBorders>
              <w:top w:val="nil"/>
              <w:left w:val="nil"/>
              <w:bottom w:val="nil"/>
              <w:right w:val="nil"/>
            </w:tcBorders>
            <w:shd w:val="clear" w:color="auto" w:fill="auto"/>
            <w:noWrap/>
            <w:vAlign w:val="bottom"/>
            <w:hideMark/>
          </w:tcPr>
          <w:p w:rsidR="00101B43" w:rsidRPr="00101B43" w:rsidRDefault="00101B43" w:rsidP="00101B43">
            <w:pPr>
              <w:spacing w:after="0" w:line="480" w:lineRule="auto"/>
              <w:jc w:val="center"/>
              <w:rPr>
                <w:rFonts w:ascii="Arial" w:eastAsia="Times New Roman" w:hAnsi="Arial" w:cs="Arial"/>
                <w:color w:val="000000"/>
              </w:rPr>
            </w:pPr>
            <w:r w:rsidRPr="00101B43">
              <w:rPr>
                <w:rFonts w:ascii="Arial" w:eastAsia="Times New Roman" w:hAnsi="Arial" w:cs="Arial"/>
                <w:color w:val="000000"/>
              </w:rPr>
              <w:t>0.0</w:t>
            </w:r>
          </w:p>
        </w:tc>
        <w:tc>
          <w:tcPr>
            <w:tcW w:w="1701" w:type="dxa"/>
            <w:tcBorders>
              <w:top w:val="nil"/>
              <w:left w:val="nil"/>
              <w:bottom w:val="nil"/>
              <w:right w:val="nil"/>
            </w:tcBorders>
            <w:shd w:val="clear" w:color="auto" w:fill="auto"/>
            <w:noWrap/>
            <w:vAlign w:val="bottom"/>
            <w:hideMark/>
          </w:tcPr>
          <w:p w:rsidR="00101B43" w:rsidRPr="00101B43" w:rsidRDefault="00101B43" w:rsidP="00101B43">
            <w:pPr>
              <w:spacing w:after="0" w:line="480" w:lineRule="auto"/>
              <w:jc w:val="center"/>
              <w:rPr>
                <w:rFonts w:ascii="Arial" w:eastAsia="Times New Roman" w:hAnsi="Arial" w:cs="Arial"/>
                <w:color w:val="000000"/>
              </w:rPr>
            </w:pPr>
            <w:r w:rsidRPr="00101B43">
              <w:rPr>
                <w:rFonts w:ascii="Arial" w:eastAsia="Times New Roman" w:hAnsi="Arial" w:cs="Arial"/>
                <w:color w:val="000000"/>
              </w:rPr>
              <w:t>0.0</w:t>
            </w:r>
          </w:p>
        </w:tc>
        <w:tc>
          <w:tcPr>
            <w:tcW w:w="1440" w:type="dxa"/>
            <w:tcBorders>
              <w:top w:val="nil"/>
              <w:left w:val="nil"/>
              <w:bottom w:val="nil"/>
              <w:right w:val="nil"/>
            </w:tcBorders>
            <w:shd w:val="clear" w:color="auto" w:fill="auto"/>
            <w:noWrap/>
            <w:vAlign w:val="bottom"/>
            <w:hideMark/>
          </w:tcPr>
          <w:p w:rsidR="00101B43" w:rsidRPr="00101B43" w:rsidRDefault="00101B43" w:rsidP="00101B43">
            <w:pPr>
              <w:spacing w:after="0" w:line="480" w:lineRule="auto"/>
              <w:jc w:val="center"/>
              <w:rPr>
                <w:rFonts w:ascii="Arial" w:eastAsia="Times New Roman" w:hAnsi="Arial" w:cs="Arial"/>
                <w:color w:val="000000"/>
              </w:rPr>
            </w:pPr>
            <w:r w:rsidRPr="00101B43">
              <w:rPr>
                <w:rFonts w:ascii="Arial" w:eastAsia="Times New Roman" w:hAnsi="Arial" w:cs="Arial"/>
                <w:color w:val="000000"/>
              </w:rPr>
              <w:t>0.0</w:t>
            </w:r>
          </w:p>
        </w:tc>
        <w:tc>
          <w:tcPr>
            <w:tcW w:w="1440" w:type="dxa"/>
            <w:tcBorders>
              <w:top w:val="nil"/>
              <w:left w:val="nil"/>
              <w:bottom w:val="nil"/>
              <w:right w:val="nil"/>
            </w:tcBorders>
            <w:shd w:val="clear" w:color="auto" w:fill="auto"/>
            <w:noWrap/>
            <w:vAlign w:val="bottom"/>
            <w:hideMark/>
          </w:tcPr>
          <w:p w:rsidR="00101B43" w:rsidRPr="00101B43" w:rsidRDefault="00101B43" w:rsidP="00101B43">
            <w:pPr>
              <w:spacing w:after="0" w:line="480" w:lineRule="auto"/>
              <w:jc w:val="center"/>
              <w:rPr>
                <w:rFonts w:ascii="Arial" w:eastAsia="Times New Roman" w:hAnsi="Arial" w:cs="Arial"/>
                <w:color w:val="000000"/>
              </w:rPr>
            </w:pPr>
            <w:r w:rsidRPr="00101B43">
              <w:rPr>
                <w:rFonts w:ascii="Arial" w:eastAsia="Times New Roman" w:hAnsi="Arial" w:cs="Arial"/>
                <w:color w:val="000000"/>
              </w:rPr>
              <w:t>0.0</w:t>
            </w:r>
          </w:p>
        </w:tc>
      </w:tr>
      <w:tr w:rsidR="00101B43" w:rsidRPr="00101B43" w:rsidTr="00BA1D7F">
        <w:trPr>
          <w:trHeight w:val="300"/>
        </w:trPr>
        <w:tc>
          <w:tcPr>
            <w:tcW w:w="1715" w:type="dxa"/>
            <w:tcBorders>
              <w:top w:val="nil"/>
              <w:left w:val="nil"/>
              <w:bottom w:val="nil"/>
              <w:right w:val="nil"/>
            </w:tcBorders>
            <w:shd w:val="clear" w:color="auto" w:fill="auto"/>
            <w:noWrap/>
            <w:vAlign w:val="bottom"/>
            <w:hideMark/>
          </w:tcPr>
          <w:p w:rsidR="00101B43" w:rsidRPr="00101B43" w:rsidRDefault="00101B43" w:rsidP="00101B43">
            <w:pPr>
              <w:spacing w:after="0" w:line="480" w:lineRule="auto"/>
              <w:jc w:val="center"/>
              <w:rPr>
                <w:rFonts w:ascii="Arial" w:eastAsia="Times New Roman" w:hAnsi="Arial" w:cs="Arial"/>
                <w:color w:val="000000"/>
              </w:rPr>
            </w:pPr>
            <w:r w:rsidRPr="00101B43">
              <w:rPr>
                <w:rFonts w:ascii="Arial" w:eastAsia="Times New Roman" w:hAnsi="Arial" w:cs="Arial"/>
                <w:color w:val="000000"/>
              </w:rPr>
              <w:t>2011</w:t>
            </w:r>
          </w:p>
        </w:tc>
        <w:tc>
          <w:tcPr>
            <w:tcW w:w="2552" w:type="dxa"/>
            <w:tcBorders>
              <w:top w:val="nil"/>
              <w:left w:val="nil"/>
              <w:bottom w:val="nil"/>
              <w:right w:val="nil"/>
            </w:tcBorders>
            <w:shd w:val="clear" w:color="auto" w:fill="auto"/>
            <w:noWrap/>
            <w:vAlign w:val="bottom"/>
            <w:hideMark/>
          </w:tcPr>
          <w:p w:rsidR="00101B43" w:rsidRPr="00101B43" w:rsidRDefault="00101B43" w:rsidP="00101B43">
            <w:pPr>
              <w:spacing w:after="0" w:line="480" w:lineRule="auto"/>
              <w:jc w:val="center"/>
              <w:rPr>
                <w:rFonts w:ascii="Arial" w:eastAsia="Times New Roman" w:hAnsi="Arial" w:cs="Arial"/>
                <w:color w:val="000000"/>
              </w:rPr>
            </w:pPr>
            <w:r w:rsidRPr="00101B43">
              <w:rPr>
                <w:rFonts w:ascii="Arial" w:eastAsia="Times New Roman" w:hAnsi="Arial" w:cs="Arial"/>
                <w:color w:val="000000"/>
              </w:rPr>
              <w:t>0.0</w:t>
            </w:r>
          </w:p>
        </w:tc>
        <w:tc>
          <w:tcPr>
            <w:tcW w:w="1701" w:type="dxa"/>
            <w:tcBorders>
              <w:top w:val="nil"/>
              <w:left w:val="nil"/>
              <w:bottom w:val="nil"/>
              <w:right w:val="nil"/>
            </w:tcBorders>
            <w:shd w:val="clear" w:color="auto" w:fill="auto"/>
            <w:noWrap/>
            <w:vAlign w:val="bottom"/>
            <w:hideMark/>
          </w:tcPr>
          <w:p w:rsidR="00101B43" w:rsidRPr="00101B43" w:rsidRDefault="00101B43" w:rsidP="00101B43">
            <w:pPr>
              <w:spacing w:after="0" w:line="480" w:lineRule="auto"/>
              <w:jc w:val="center"/>
              <w:rPr>
                <w:rFonts w:ascii="Arial" w:eastAsia="Times New Roman" w:hAnsi="Arial" w:cs="Arial"/>
                <w:color w:val="000000"/>
              </w:rPr>
            </w:pPr>
            <w:r w:rsidRPr="00101B43">
              <w:rPr>
                <w:rFonts w:ascii="Arial" w:eastAsia="Times New Roman" w:hAnsi="Arial" w:cs="Arial"/>
                <w:color w:val="000000"/>
              </w:rPr>
              <w:t>0.0</w:t>
            </w:r>
          </w:p>
        </w:tc>
        <w:tc>
          <w:tcPr>
            <w:tcW w:w="1440" w:type="dxa"/>
            <w:tcBorders>
              <w:top w:val="nil"/>
              <w:left w:val="nil"/>
              <w:bottom w:val="nil"/>
              <w:right w:val="nil"/>
            </w:tcBorders>
            <w:shd w:val="clear" w:color="auto" w:fill="auto"/>
            <w:noWrap/>
            <w:vAlign w:val="bottom"/>
            <w:hideMark/>
          </w:tcPr>
          <w:p w:rsidR="00101B43" w:rsidRPr="00101B43" w:rsidRDefault="00101B43" w:rsidP="00101B43">
            <w:pPr>
              <w:spacing w:after="0" w:line="480" w:lineRule="auto"/>
              <w:jc w:val="center"/>
              <w:rPr>
                <w:rFonts w:ascii="Arial" w:eastAsia="Times New Roman" w:hAnsi="Arial" w:cs="Arial"/>
                <w:color w:val="000000"/>
              </w:rPr>
            </w:pPr>
            <w:r w:rsidRPr="00101B43">
              <w:rPr>
                <w:rFonts w:ascii="Arial" w:eastAsia="Times New Roman" w:hAnsi="Arial" w:cs="Arial"/>
                <w:color w:val="000000"/>
              </w:rPr>
              <w:t>0.0</w:t>
            </w:r>
          </w:p>
        </w:tc>
        <w:tc>
          <w:tcPr>
            <w:tcW w:w="1440" w:type="dxa"/>
            <w:tcBorders>
              <w:top w:val="nil"/>
              <w:left w:val="nil"/>
              <w:bottom w:val="nil"/>
              <w:right w:val="nil"/>
            </w:tcBorders>
            <w:shd w:val="clear" w:color="auto" w:fill="auto"/>
            <w:noWrap/>
            <w:vAlign w:val="bottom"/>
            <w:hideMark/>
          </w:tcPr>
          <w:p w:rsidR="00101B43" w:rsidRPr="00101B43" w:rsidRDefault="00101B43" w:rsidP="00101B43">
            <w:pPr>
              <w:spacing w:after="0" w:line="480" w:lineRule="auto"/>
              <w:jc w:val="center"/>
              <w:rPr>
                <w:rFonts w:ascii="Arial" w:eastAsia="Times New Roman" w:hAnsi="Arial" w:cs="Arial"/>
                <w:color w:val="000000"/>
              </w:rPr>
            </w:pPr>
            <w:r w:rsidRPr="00101B43">
              <w:rPr>
                <w:rFonts w:ascii="Arial" w:eastAsia="Times New Roman" w:hAnsi="Arial" w:cs="Arial"/>
                <w:color w:val="000000"/>
              </w:rPr>
              <w:t>0.0</w:t>
            </w:r>
          </w:p>
        </w:tc>
      </w:tr>
      <w:tr w:rsidR="00101B43" w:rsidRPr="00101B43" w:rsidTr="00BA1D7F">
        <w:trPr>
          <w:trHeight w:val="300"/>
        </w:trPr>
        <w:tc>
          <w:tcPr>
            <w:tcW w:w="1715" w:type="dxa"/>
            <w:tcBorders>
              <w:top w:val="nil"/>
              <w:left w:val="nil"/>
              <w:bottom w:val="nil"/>
              <w:right w:val="nil"/>
            </w:tcBorders>
            <w:shd w:val="clear" w:color="auto" w:fill="auto"/>
            <w:noWrap/>
            <w:vAlign w:val="bottom"/>
            <w:hideMark/>
          </w:tcPr>
          <w:p w:rsidR="00101B43" w:rsidRPr="00101B43" w:rsidRDefault="00101B43" w:rsidP="00101B43">
            <w:pPr>
              <w:spacing w:after="0" w:line="480" w:lineRule="auto"/>
              <w:jc w:val="center"/>
              <w:rPr>
                <w:rFonts w:ascii="Arial" w:eastAsia="Times New Roman" w:hAnsi="Arial" w:cs="Arial"/>
                <w:color w:val="000000"/>
              </w:rPr>
            </w:pPr>
            <w:r w:rsidRPr="00101B43">
              <w:rPr>
                <w:rFonts w:ascii="Arial" w:eastAsia="Times New Roman" w:hAnsi="Arial" w:cs="Arial"/>
                <w:color w:val="000000"/>
              </w:rPr>
              <w:t>2012</w:t>
            </w:r>
          </w:p>
        </w:tc>
        <w:tc>
          <w:tcPr>
            <w:tcW w:w="2552" w:type="dxa"/>
            <w:tcBorders>
              <w:top w:val="nil"/>
              <w:left w:val="nil"/>
              <w:bottom w:val="nil"/>
              <w:right w:val="nil"/>
            </w:tcBorders>
            <w:shd w:val="clear" w:color="auto" w:fill="auto"/>
            <w:noWrap/>
            <w:vAlign w:val="bottom"/>
            <w:hideMark/>
          </w:tcPr>
          <w:p w:rsidR="00101B43" w:rsidRPr="00101B43" w:rsidRDefault="00101B43" w:rsidP="00101B43">
            <w:pPr>
              <w:spacing w:after="0" w:line="480" w:lineRule="auto"/>
              <w:jc w:val="center"/>
              <w:rPr>
                <w:rFonts w:ascii="Arial" w:eastAsia="Times New Roman" w:hAnsi="Arial" w:cs="Arial"/>
                <w:color w:val="000000"/>
              </w:rPr>
            </w:pPr>
            <w:r w:rsidRPr="00101B43">
              <w:rPr>
                <w:rFonts w:ascii="Arial" w:eastAsia="Times New Roman" w:hAnsi="Arial" w:cs="Arial"/>
                <w:color w:val="000000"/>
              </w:rPr>
              <w:t>0.0</w:t>
            </w:r>
          </w:p>
        </w:tc>
        <w:tc>
          <w:tcPr>
            <w:tcW w:w="1701" w:type="dxa"/>
            <w:tcBorders>
              <w:top w:val="nil"/>
              <w:left w:val="nil"/>
              <w:bottom w:val="nil"/>
              <w:right w:val="nil"/>
            </w:tcBorders>
            <w:shd w:val="clear" w:color="auto" w:fill="auto"/>
            <w:noWrap/>
            <w:vAlign w:val="bottom"/>
            <w:hideMark/>
          </w:tcPr>
          <w:p w:rsidR="00101B43" w:rsidRPr="00101B43" w:rsidRDefault="00101B43" w:rsidP="00101B43">
            <w:pPr>
              <w:spacing w:after="0" w:line="480" w:lineRule="auto"/>
              <w:jc w:val="center"/>
              <w:rPr>
                <w:rFonts w:ascii="Arial" w:eastAsia="Times New Roman" w:hAnsi="Arial" w:cs="Arial"/>
                <w:color w:val="000000"/>
              </w:rPr>
            </w:pPr>
            <w:r w:rsidRPr="00101B43">
              <w:rPr>
                <w:rFonts w:ascii="Arial" w:eastAsia="Times New Roman" w:hAnsi="Arial" w:cs="Arial"/>
                <w:color w:val="000000"/>
              </w:rPr>
              <w:t>0.0</w:t>
            </w:r>
          </w:p>
        </w:tc>
        <w:tc>
          <w:tcPr>
            <w:tcW w:w="1440" w:type="dxa"/>
            <w:tcBorders>
              <w:top w:val="nil"/>
              <w:left w:val="nil"/>
              <w:bottom w:val="nil"/>
              <w:right w:val="nil"/>
            </w:tcBorders>
            <w:shd w:val="clear" w:color="auto" w:fill="auto"/>
            <w:noWrap/>
            <w:vAlign w:val="bottom"/>
            <w:hideMark/>
          </w:tcPr>
          <w:p w:rsidR="00101B43" w:rsidRPr="00101B43" w:rsidRDefault="00101B43" w:rsidP="00101B43">
            <w:pPr>
              <w:spacing w:after="0" w:line="480" w:lineRule="auto"/>
              <w:jc w:val="center"/>
              <w:rPr>
                <w:rFonts w:ascii="Arial" w:eastAsia="Times New Roman" w:hAnsi="Arial" w:cs="Arial"/>
                <w:color w:val="000000"/>
              </w:rPr>
            </w:pPr>
            <w:r w:rsidRPr="00101B43">
              <w:rPr>
                <w:rFonts w:ascii="Arial" w:eastAsia="Times New Roman" w:hAnsi="Arial" w:cs="Arial"/>
                <w:color w:val="000000"/>
              </w:rPr>
              <w:t>0.0</w:t>
            </w:r>
          </w:p>
        </w:tc>
        <w:tc>
          <w:tcPr>
            <w:tcW w:w="1440" w:type="dxa"/>
            <w:tcBorders>
              <w:top w:val="nil"/>
              <w:left w:val="nil"/>
              <w:bottom w:val="nil"/>
              <w:right w:val="nil"/>
            </w:tcBorders>
            <w:shd w:val="clear" w:color="auto" w:fill="auto"/>
            <w:noWrap/>
            <w:vAlign w:val="bottom"/>
            <w:hideMark/>
          </w:tcPr>
          <w:p w:rsidR="00101B43" w:rsidRPr="00101B43" w:rsidRDefault="00101B43" w:rsidP="00101B43">
            <w:pPr>
              <w:spacing w:after="0" w:line="480" w:lineRule="auto"/>
              <w:jc w:val="center"/>
              <w:rPr>
                <w:rFonts w:ascii="Arial" w:eastAsia="Times New Roman" w:hAnsi="Arial" w:cs="Arial"/>
                <w:color w:val="000000"/>
              </w:rPr>
            </w:pPr>
            <w:r w:rsidRPr="00101B43">
              <w:rPr>
                <w:rFonts w:ascii="Arial" w:eastAsia="Times New Roman" w:hAnsi="Arial" w:cs="Arial"/>
                <w:color w:val="000000"/>
              </w:rPr>
              <w:t>0.0</w:t>
            </w:r>
          </w:p>
        </w:tc>
      </w:tr>
      <w:tr w:rsidR="00101B43" w:rsidRPr="00101B43" w:rsidTr="00BA1D7F">
        <w:trPr>
          <w:trHeight w:val="300"/>
        </w:trPr>
        <w:tc>
          <w:tcPr>
            <w:tcW w:w="1715" w:type="dxa"/>
            <w:tcBorders>
              <w:top w:val="nil"/>
              <w:left w:val="nil"/>
              <w:bottom w:val="single" w:sz="4" w:space="0" w:color="auto"/>
              <w:right w:val="nil"/>
            </w:tcBorders>
            <w:shd w:val="clear" w:color="auto" w:fill="auto"/>
            <w:noWrap/>
            <w:vAlign w:val="bottom"/>
            <w:hideMark/>
          </w:tcPr>
          <w:p w:rsidR="00101B43" w:rsidRPr="00101B43" w:rsidRDefault="00101B43" w:rsidP="00101B43">
            <w:pPr>
              <w:spacing w:after="0" w:line="480" w:lineRule="auto"/>
              <w:jc w:val="center"/>
              <w:rPr>
                <w:rFonts w:ascii="Arial" w:eastAsia="Times New Roman" w:hAnsi="Arial" w:cs="Arial"/>
                <w:color w:val="000000"/>
              </w:rPr>
            </w:pPr>
            <w:r w:rsidRPr="00101B43">
              <w:rPr>
                <w:rFonts w:ascii="Arial" w:eastAsia="Times New Roman" w:hAnsi="Arial" w:cs="Arial"/>
                <w:color w:val="000000"/>
              </w:rPr>
              <w:t>2013</w:t>
            </w:r>
          </w:p>
        </w:tc>
        <w:tc>
          <w:tcPr>
            <w:tcW w:w="2552" w:type="dxa"/>
            <w:tcBorders>
              <w:top w:val="nil"/>
              <w:left w:val="nil"/>
              <w:bottom w:val="single" w:sz="4" w:space="0" w:color="auto"/>
              <w:right w:val="nil"/>
            </w:tcBorders>
            <w:shd w:val="clear" w:color="auto" w:fill="auto"/>
            <w:noWrap/>
            <w:vAlign w:val="bottom"/>
            <w:hideMark/>
          </w:tcPr>
          <w:p w:rsidR="00101B43" w:rsidRPr="00101B43" w:rsidRDefault="00101B43" w:rsidP="00101B43">
            <w:pPr>
              <w:spacing w:after="0" w:line="480" w:lineRule="auto"/>
              <w:jc w:val="center"/>
              <w:rPr>
                <w:rFonts w:ascii="Arial" w:eastAsia="Times New Roman" w:hAnsi="Arial" w:cs="Arial"/>
                <w:color w:val="000000"/>
              </w:rPr>
            </w:pPr>
            <w:r w:rsidRPr="00101B43">
              <w:rPr>
                <w:rFonts w:ascii="Arial" w:eastAsia="Times New Roman" w:hAnsi="Arial" w:cs="Arial"/>
                <w:color w:val="000000"/>
              </w:rPr>
              <w:t>0.0</w:t>
            </w:r>
          </w:p>
        </w:tc>
        <w:tc>
          <w:tcPr>
            <w:tcW w:w="1701" w:type="dxa"/>
            <w:tcBorders>
              <w:top w:val="nil"/>
              <w:left w:val="nil"/>
              <w:bottom w:val="single" w:sz="4" w:space="0" w:color="auto"/>
              <w:right w:val="nil"/>
            </w:tcBorders>
            <w:shd w:val="clear" w:color="auto" w:fill="auto"/>
            <w:noWrap/>
            <w:vAlign w:val="bottom"/>
            <w:hideMark/>
          </w:tcPr>
          <w:p w:rsidR="00101B43" w:rsidRPr="00101B43" w:rsidRDefault="00101B43" w:rsidP="00101B43">
            <w:pPr>
              <w:spacing w:after="0" w:line="480" w:lineRule="auto"/>
              <w:jc w:val="center"/>
              <w:rPr>
                <w:rFonts w:ascii="Arial" w:eastAsia="Times New Roman" w:hAnsi="Arial" w:cs="Arial"/>
                <w:color w:val="000000"/>
              </w:rPr>
            </w:pPr>
            <w:r w:rsidRPr="00101B43">
              <w:rPr>
                <w:rFonts w:ascii="Arial" w:eastAsia="Times New Roman" w:hAnsi="Arial" w:cs="Arial"/>
                <w:color w:val="000000"/>
              </w:rPr>
              <w:t>0.0</w:t>
            </w:r>
          </w:p>
        </w:tc>
        <w:tc>
          <w:tcPr>
            <w:tcW w:w="1440" w:type="dxa"/>
            <w:tcBorders>
              <w:top w:val="nil"/>
              <w:left w:val="nil"/>
              <w:bottom w:val="single" w:sz="4" w:space="0" w:color="auto"/>
              <w:right w:val="nil"/>
            </w:tcBorders>
            <w:shd w:val="clear" w:color="auto" w:fill="auto"/>
            <w:noWrap/>
            <w:vAlign w:val="bottom"/>
            <w:hideMark/>
          </w:tcPr>
          <w:p w:rsidR="00101B43" w:rsidRPr="00101B43" w:rsidRDefault="00101B43" w:rsidP="00101B43">
            <w:pPr>
              <w:spacing w:after="0" w:line="480" w:lineRule="auto"/>
              <w:jc w:val="center"/>
              <w:rPr>
                <w:rFonts w:ascii="Arial" w:eastAsia="Times New Roman" w:hAnsi="Arial" w:cs="Arial"/>
                <w:color w:val="000000"/>
              </w:rPr>
            </w:pPr>
            <w:r w:rsidRPr="00101B43">
              <w:rPr>
                <w:rFonts w:ascii="Arial" w:eastAsia="Times New Roman" w:hAnsi="Arial" w:cs="Arial"/>
                <w:color w:val="000000"/>
              </w:rPr>
              <w:t>0.0</w:t>
            </w:r>
          </w:p>
        </w:tc>
        <w:tc>
          <w:tcPr>
            <w:tcW w:w="1440" w:type="dxa"/>
            <w:tcBorders>
              <w:top w:val="nil"/>
              <w:left w:val="nil"/>
              <w:bottom w:val="single" w:sz="4" w:space="0" w:color="auto"/>
              <w:right w:val="nil"/>
            </w:tcBorders>
            <w:shd w:val="clear" w:color="auto" w:fill="auto"/>
            <w:noWrap/>
            <w:vAlign w:val="bottom"/>
            <w:hideMark/>
          </w:tcPr>
          <w:p w:rsidR="00101B43" w:rsidRPr="00101B43" w:rsidRDefault="00101B43" w:rsidP="00101B43">
            <w:pPr>
              <w:spacing w:after="0" w:line="480" w:lineRule="auto"/>
              <w:jc w:val="center"/>
              <w:rPr>
                <w:rFonts w:ascii="Arial" w:eastAsia="Times New Roman" w:hAnsi="Arial" w:cs="Arial"/>
                <w:color w:val="000000"/>
              </w:rPr>
            </w:pPr>
            <w:r w:rsidRPr="00101B43">
              <w:rPr>
                <w:rFonts w:ascii="Arial" w:eastAsia="Times New Roman" w:hAnsi="Arial" w:cs="Arial"/>
                <w:color w:val="000000"/>
              </w:rPr>
              <w:t>0.0</w:t>
            </w:r>
          </w:p>
        </w:tc>
      </w:tr>
    </w:tbl>
    <w:p w:rsidR="00101B43" w:rsidRPr="00101B43" w:rsidRDefault="00101B43" w:rsidP="00101B43">
      <w:pPr>
        <w:spacing w:line="480" w:lineRule="auto"/>
        <w:rPr>
          <w:rFonts w:ascii="Arial" w:hAnsi="Arial" w:cs="Arial"/>
          <w:b/>
          <w:lang w:val="en-AU"/>
        </w:rPr>
      </w:pPr>
    </w:p>
    <w:p w:rsidR="00101B43" w:rsidRPr="00101B43" w:rsidRDefault="00101B43" w:rsidP="00101B43">
      <w:pPr>
        <w:spacing w:line="480" w:lineRule="auto"/>
        <w:rPr>
          <w:rFonts w:ascii="Arial" w:hAnsi="Arial" w:cs="Arial"/>
          <w:b/>
          <w:lang w:val="en-AU"/>
        </w:rPr>
      </w:pPr>
      <w:r w:rsidRPr="00101B43">
        <w:rPr>
          <w:rFonts w:ascii="Arial" w:hAnsi="Arial" w:cs="Arial"/>
          <w:b/>
          <w:lang w:val="en-AU"/>
        </w:rPr>
        <w:t>References</w:t>
      </w:r>
    </w:p>
    <w:p w:rsidR="00101B43" w:rsidRPr="00101B43" w:rsidRDefault="003159F1" w:rsidP="00101B43">
      <w:pPr>
        <w:spacing w:after="0" w:line="480" w:lineRule="auto"/>
        <w:ind w:left="720" w:hanging="720"/>
        <w:rPr>
          <w:rFonts w:ascii="Arial" w:hAnsi="Arial" w:cs="Arial"/>
        </w:rPr>
      </w:pPr>
      <w:r w:rsidRPr="00101B43">
        <w:rPr>
          <w:rFonts w:ascii="Arial" w:hAnsi="Arial" w:cs="Arial"/>
          <w:b/>
          <w:lang w:val="fr-FR"/>
        </w:rPr>
        <w:fldChar w:fldCharType="begin"/>
      </w:r>
      <w:r w:rsidR="00101B43" w:rsidRPr="00101B43">
        <w:rPr>
          <w:rFonts w:ascii="Arial" w:hAnsi="Arial" w:cs="Arial"/>
          <w:b/>
          <w:lang w:val="en-AU"/>
        </w:rPr>
        <w:instrText xml:space="preserve"> ADDIN ZOTERO_BIBL {"custom":[]} CSL_BIBLIOGRAPHY </w:instrText>
      </w:r>
      <w:r w:rsidRPr="00101B43">
        <w:rPr>
          <w:rFonts w:ascii="Arial" w:hAnsi="Arial" w:cs="Arial"/>
          <w:b/>
          <w:lang w:val="fr-FR"/>
        </w:rPr>
        <w:fldChar w:fldCharType="separate"/>
      </w:r>
      <w:r w:rsidR="00101B43" w:rsidRPr="00101B43">
        <w:rPr>
          <w:rFonts w:ascii="Arial" w:hAnsi="Arial" w:cs="Arial"/>
        </w:rPr>
        <w:t xml:space="preserve">Chassot, E., Floch, L., Amandè, J., Cauquil, P., Rahombanjanahary, D. M., and Chavance, P. 2014. Fishing activities of the French and associated flags purse seiners targeting tropical tunas in the Indian Ocean (1981-2013). </w:t>
      </w:r>
      <w:ins w:id="15" w:author="manu" w:date="2016-08-25T16:04:00Z">
        <w:r w:rsidR="000F705C" w:rsidRPr="000F705C">
          <w:rPr>
            <w:rFonts w:ascii="Arial" w:hAnsi="Arial" w:cs="Arial"/>
          </w:rPr>
          <w:t>IOTC-2014-WPTT16-12</w:t>
        </w:r>
      </w:ins>
      <w:ins w:id="16" w:author="David Kaplan Local" w:date="2016-08-30T09:31:00Z">
        <w:r w:rsidR="00BB60DF">
          <w:rPr>
            <w:rFonts w:ascii="Arial" w:hAnsi="Arial" w:cs="Arial"/>
          </w:rPr>
          <w:t>,</w:t>
        </w:r>
      </w:ins>
      <w:del w:id="17" w:author="manu" w:date="2016-08-25T16:04:00Z">
        <w:r w:rsidR="00101B43" w:rsidRPr="00101B43" w:rsidDel="000F705C">
          <w:rPr>
            <w:rFonts w:ascii="Arial" w:hAnsi="Arial" w:cs="Arial"/>
          </w:rPr>
          <w:delText>WPTT16.</w:delText>
        </w:r>
      </w:del>
      <w:r w:rsidR="00101B43" w:rsidRPr="00101B43">
        <w:rPr>
          <w:rFonts w:ascii="Arial" w:hAnsi="Arial" w:cs="Arial"/>
        </w:rPr>
        <w:t xml:space="preserve"> IOTC, Victoria, Seychelles</w:t>
      </w:r>
      <w:ins w:id="18" w:author="manu" w:date="2016-08-25T16:04:00Z">
        <w:r w:rsidR="000F705C">
          <w:rPr>
            <w:rFonts w:ascii="Arial" w:hAnsi="Arial" w:cs="Arial"/>
          </w:rPr>
          <w:t>, 47p</w:t>
        </w:r>
      </w:ins>
      <w:del w:id="19" w:author="manu" w:date="2016-08-25T16:04:00Z">
        <w:r w:rsidR="00101B43" w:rsidRPr="00101B43" w:rsidDel="000F705C">
          <w:rPr>
            <w:rFonts w:ascii="Arial" w:hAnsi="Arial" w:cs="Arial"/>
          </w:rPr>
          <w:delText>.</w:delText>
        </w:r>
      </w:del>
    </w:p>
    <w:p w:rsidR="00101B43" w:rsidRPr="00101B43" w:rsidRDefault="00101B43" w:rsidP="00101B43">
      <w:pPr>
        <w:spacing w:after="0" w:line="480" w:lineRule="auto"/>
        <w:ind w:left="720" w:hanging="720"/>
        <w:rPr>
          <w:rFonts w:ascii="Arial" w:hAnsi="Arial" w:cs="Arial"/>
          <w:lang w:val="es-ES"/>
        </w:rPr>
      </w:pPr>
      <w:r w:rsidRPr="00101B43">
        <w:rPr>
          <w:rFonts w:ascii="Arial" w:hAnsi="Arial" w:cs="Arial"/>
        </w:rPr>
        <w:t xml:space="preserve">Chavance, P., Damiano, A., Cauquil, P., and Relot, A. 2012. Observer Program on the French Tropical Tuna purse seine fishery in the Atlantic Ocean. </w:t>
      </w:r>
      <w:ins w:id="20" w:author="manu" w:date="2016-08-25T16:01:00Z">
        <w:r w:rsidR="00286628" w:rsidRPr="00101B43">
          <w:rPr>
            <w:rFonts w:ascii="Arial" w:hAnsi="Arial" w:cs="Arial"/>
          </w:rPr>
          <w:t>Col</w:t>
        </w:r>
        <w:r w:rsidR="00286628">
          <w:rPr>
            <w:rFonts w:ascii="Arial" w:hAnsi="Arial" w:cs="Arial"/>
          </w:rPr>
          <w:t>lect. Vol. Sci. Pap. ICCAT, 68(5)</w:t>
        </w:r>
        <w:r w:rsidR="00286628" w:rsidRPr="00101B43">
          <w:rPr>
            <w:rFonts w:ascii="Arial" w:hAnsi="Arial" w:cs="Arial"/>
          </w:rPr>
          <w:t>: 2</w:t>
        </w:r>
        <w:r w:rsidR="00286628">
          <w:rPr>
            <w:rFonts w:ascii="Arial" w:hAnsi="Arial" w:cs="Arial"/>
          </w:rPr>
          <w:t>021</w:t>
        </w:r>
        <w:r w:rsidR="00286628" w:rsidRPr="00101B43">
          <w:rPr>
            <w:rFonts w:ascii="Arial" w:hAnsi="Arial" w:cs="Arial"/>
          </w:rPr>
          <w:t>-2</w:t>
        </w:r>
        <w:r w:rsidR="00286628">
          <w:rPr>
            <w:rFonts w:ascii="Arial" w:hAnsi="Arial" w:cs="Arial"/>
          </w:rPr>
          <w:t>024</w:t>
        </w:r>
      </w:ins>
      <w:del w:id="21" w:author="manu" w:date="2016-08-25T16:01:00Z">
        <w:r w:rsidRPr="00101B43" w:rsidDel="00286628">
          <w:rPr>
            <w:rFonts w:ascii="Arial" w:hAnsi="Arial" w:cs="Arial"/>
            <w:lang w:val="es-ES"/>
          </w:rPr>
          <w:delText>In: Tropical tunas = Thonidés tropicaux = Tunidos tropicales. Madrid, Spain.</w:delText>
        </w:r>
      </w:del>
    </w:p>
    <w:p w:rsidR="00101B43" w:rsidRPr="00101B43" w:rsidRDefault="00101B43" w:rsidP="00101B43">
      <w:pPr>
        <w:spacing w:after="0" w:line="480" w:lineRule="auto"/>
        <w:ind w:left="720" w:hanging="720"/>
        <w:rPr>
          <w:rFonts w:ascii="Arial" w:hAnsi="Arial" w:cs="Arial"/>
        </w:rPr>
      </w:pPr>
      <w:r w:rsidRPr="00101B43">
        <w:rPr>
          <w:rFonts w:ascii="Arial" w:hAnsi="Arial" w:cs="Arial"/>
          <w:lang w:val="es-ES"/>
        </w:rPr>
        <w:lastRenderedPageBreak/>
        <w:t xml:space="preserve">Delgado de Molina, A., Floch, L., Rojo, V., Damiano, A., Ariz, J., Chassot, E., Gom, F. N., </w:t>
      </w:r>
      <w:r w:rsidRPr="00101B43">
        <w:rPr>
          <w:rFonts w:ascii="Arial" w:hAnsi="Arial" w:cs="Arial"/>
          <w:i/>
          <w:iCs/>
          <w:lang w:val="es-ES"/>
        </w:rPr>
        <w:t>et al.</w:t>
      </w:r>
      <w:r w:rsidRPr="00101B43">
        <w:rPr>
          <w:rFonts w:ascii="Arial" w:hAnsi="Arial" w:cs="Arial"/>
          <w:lang w:val="es-ES"/>
        </w:rPr>
        <w:t xml:space="preserve"> </w:t>
      </w:r>
      <w:r w:rsidRPr="00101B43">
        <w:rPr>
          <w:rFonts w:ascii="Arial" w:hAnsi="Arial" w:cs="Arial"/>
        </w:rPr>
        <w:t>(</w:t>
      </w:r>
      <w:r w:rsidR="00907ED4">
        <w:rPr>
          <w:rFonts w:ascii="Arial" w:hAnsi="Arial" w:cs="Arial"/>
        </w:rPr>
        <w:t>2014</w:t>
      </w:r>
      <w:r w:rsidRPr="00101B43">
        <w:rPr>
          <w:rFonts w:ascii="Arial" w:hAnsi="Arial" w:cs="Arial"/>
        </w:rPr>
        <w:t>). Statistics of the European and associated purse seine and baitboat fleets in the Atlantic Ocean. Collect. Vol. Sci. Pap. ICCAT, 70(6): 2654-2668.</w:t>
      </w:r>
    </w:p>
    <w:p w:rsidR="009A2830" w:rsidRDefault="003159F1" w:rsidP="00101B43">
      <w:r w:rsidRPr="00101B43">
        <w:rPr>
          <w:rFonts w:ascii="Arial" w:hAnsi="Arial" w:cs="Arial"/>
          <w:b/>
          <w:lang w:val="fr-FR"/>
        </w:rPr>
        <w:fldChar w:fldCharType="end"/>
      </w:r>
    </w:p>
    <w:sectPr w:rsidR="009A2830" w:rsidSect="008477D6">
      <w:pgSz w:w="11906" w:h="16838"/>
      <w:pgMar w:top="1418" w:right="1418" w:bottom="1418" w:left="1418" w:header="709" w:footer="709" w:gutter="0"/>
      <w:lnNumType w:countBy="1" w:start="619" w:restart="continuou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avid M. Kaplan">
    <w15:presenceInfo w15:providerId="AD" w15:userId="S-1-5-21-1681795361-362820174-452798024-11500"/>
  </w15:person>
  <w15:person w15:author="David Kaplan Local">
    <w15:presenceInfo w15:providerId="None" w15:userId="David Kaplan Local"/>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grammar="clean"/>
  <w:trackRevisions/>
  <w:defaultTabStop w:val="720"/>
  <w:drawingGridHorizontalSpacing w:val="110"/>
  <w:displayHorizontalDrawingGridEvery w:val="2"/>
  <w:characterSpacingControl w:val="doNotCompress"/>
  <w:compat>
    <w:useFELayout/>
  </w:compat>
  <w:rsids>
    <w:rsidRoot w:val="00101B43"/>
    <w:rsid w:val="000826AD"/>
    <w:rsid w:val="000F705C"/>
    <w:rsid w:val="00101B43"/>
    <w:rsid w:val="00206384"/>
    <w:rsid w:val="00243F46"/>
    <w:rsid w:val="00286628"/>
    <w:rsid w:val="00301453"/>
    <w:rsid w:val="003159F1"/>
    <w:rsid w:val="00437943"/>
    <w:rsid w:val="00504A4C"/>
    <w:rsid w:val="00540306"/>
    <w:rsid w:val="00591FEF"/>
    <w:rsid w:val="00602EAF"/>
    <w:rsid w:val="00621CB8"/>
    <w:rsid w:val="0063267B"/>
    <w:rsid w:val="00803D08"/>
    <w:rsid w:val="00807069"/>
    <w:rsid w:val="00821283"/>
    <w:rsid w:val="00832260"/>
    <w:rsid w:val="008477D6"/>
    <w:rsid w:val="008D5124"/>
    <w:rsid w:val="00907ED4"/>
    <w:rsid w:val="009465F7"/>
    <w:rsid w:val="00B34D9D"/>
    <w:rsid w:val="00B80822"/>
    <w:rsid w:val="00B905AC"/>
    <w:rsid w:val="00BB12E7"/>
    <w:rsid w:val="00BB4714"/>
    <w:rsid w:val="00BB60DF"/>
    <w:rsid w:val="00FE4D66"/>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4A4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01B43"/>
    <w:rPr>
      <w:sz w:val="16"/>
      <w:szCs w:val="16"/>
    </w:rPr>
  </w:style>
  <w:style w:type="paragraph" w:styleId="CommentText">
    <w:name w:val="annotation text"/>
    <w:basedOn w:val="Normal"/>
    <w:link w:val="CommentTextChar"/>
    <w:uiPriority w:val="99"/>
    <w:unhideWhenUsed/>
    <w:rsid w:val="00101B43"/>
    <w:pPr>
      <w:spacing w:line="240" w:lineRule="auto"/>
    </w:pPr>
    <w:rPr>
      <w:sz w:val="20"/>
      <w:szCs w:val="20"/>
      <w:lang w:val="es-ES" w:eastAsia="es-ES"/>
    </w:rPr>
  </w:style>
  <w:style w:type="character" w:customStyle="1" w:styleId="CommentTextChar">
    <w:name w:val="Comment Text Char"/>
    <w:basedOn w:val="DefaultParagraphFont"/>
    <w:link w:val="CommentText"/>
    <w:uiPriority w:val="99"/>
    <w:rsid w:val="00101B43"/>
    <w:rPr>
      <w:rFonts w:eastAsiaTheme="minorEastAsia"/>
      <w:sz w:val="20"/>
      <w:szCs w:val="20"/>
      <w:lang w:val="es-ES" w:eastAsia="es-ES"/>
    </w:rPr>
  </w:style>
  <w:style w:type="table" w:styleId="TableGrid">
    <w:name w:val="Table Grid"/>
    <w:basedOn w:val="TableNormal"/>
    <w:uiPriority w:val="59"/>
    <w:rsid w:val="00101B43"/>
    <w:pPr>
      <w:spacing w:after="0" w:line="240" w:lineRule="auto"/>
    </w:pPr>
    <w:rPr>
      <w:lang w:val="es-ES" w:eastAsia="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01B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1B43"/>
    <w:rPr>
      <w:rFonts w:ascii="Tahoma" w:hAnsi="Tahoma" w:cs="Tahoma"/>
      <w:sz w:val="16"/>
      <w:szCs w:val="16"/>
      <w:lang w:val="en-US"/>
    </w:rPr>
  </w:style>
  <w:style w:type="character" w:styleId="LineNumber">
    <w:name w:val="line number"/>
    <w:basedOn w:val="DefaultParagraphFont"/>
    <w:uiPriority w:val="99"/>
    <w:semiHidden/>
    <w:unhideWhenUsed/>
    <w:rsid w:val="008477D6"/>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tif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941</Words>
  <Characters>5370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IRD</Company>
  <LinksUpToDate>false</LinksUpToDate>
  <CharactersWithSpaces>6299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Alexandra MAUFROY</dc:creator>
  <cp:lastModifiedBy>manu</cp:lastModifiedBy>
  <cp:revision>8</cp:revision>
  <dcterms:created xsi:type="dcterms:W3CDTF">2016-08-25T12:04:00Z</dcterms:created>
  <dcterms:modified xsi:type="dcterms:W3CDTF">2016-08-31T04:02:00Z</dcterms:modified>
</cp:coreProperties>
</file>